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77777777" w:rsidR="00974E99" w:rsidRPr="00F55AD7" w:rsidRDefault="00974E99" w:rsidP="00E21A27">
            <w:pPr>
              <w:pStyle w:val="Documenttype"/>
            </w:pPr>
            <w:r w:rsidRPr="00F55AD7">
              <w:t>I</w:t>
            </w:r>
            <w:bookmarkStart w:id="0" w:name="_Ref446317644"/>
            <w:bookmarkEnd w:id="0"/>
            <w:r w:rsidRPr="00F55AD7">
              <w:t xml:space="preserve">ALA </w:t>
            </w:r>
            <w:r w:rsidR="0093492E" w:rsidRPr="00F55AD7">
              <w:t>G</w:t>
            </w:r>
            <w:r w:rsidR="00722236" w:rsidRPr="00F55AD7">
              <w:t>uideline</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77777777" w:rsidR="00D74AE1" w:rsidRPr="00F55AD7" w:rsidRDefault="00D74AE1" w:rsidP="003274DB"/>
    <w:p w14:paraId="1666586B" w14:textId="4A76DE84" w:rsidR="0093492E" w:rsidRPr="00F55AD7" w:rsidRDefault="002735DD" w:rsidP="0026038D">
      <w:pPr>
        <w:pStyle w:val="Documentnumber"/>
      </w:pPr>
      <w:r>
        <w:t xml:space="preserve">Guideline </w:t>
      </w:r>
      <w:r w:rsidR="00784C4B" w:rsidRPr="00784C4B">
        <w:rPr>
          <w:highlight w:val="yellow"/>
        </w:rPr>
        <w:t>XXXX</w:t>
      </w:r>
      <w:r w:rsidR="000768D0">
        <w:t xml:space="preserve"> </w:t>
      </w:r>
    </w:p>
    <w:p w14:paraId="6F5ABEE9" w14:textId="77777777" w:rsidR="0026038D" w:rsidRPr="00F55AD7" w:rsidRDefault="0026038D" w:rsidP="003274DB"/>
    <w:p w14:paraId="075AD9C6" w14:textId="2E31346F" w:rsidR="00776004" w:rsidRDefault="00B44C4F" w:rsidP="00082C85">
      <w:pPr>
        <w:pStyle w:val="Documentname"/>
      </w:pPr>
      <w:r>
        <w:t>RECRUITMENT</w:t>
      </w:r>
      <w:r w:rsidR="00A751BF">
        <w:t>,</w:t>
      </w:r>
      <w:r>
        <w:t xml:space="preserve"> TRAINING </w:t>
      </w:r>
      <w:r w:rsidR="00A751BF">
        <w:t xml:space="preserve">and assessment </w:t>
      </w:r>
      <w:r>
        <w:t>OF</w:t>
      </w:r>
      <w:r w:rsidR="00CC65CC" w:rsidRPr="00CC65CC">
        <w:t xml:space="preserve"> VTS PERSONNEL</w:t>
      </w:r>
    </w:p>
    <w:p w14:paraId="163750C2" w14:textId="5E0E7CD4" w:rsidR="000768D0" w:rsidRPr="000768D0" w:rsidRDefault="000768D0" w:rsidP="000768D0">
      <w:pPr>
        <w:pStyle w:val="Documentname"/>
        <w:ind w:left="708"/>
        <w:rPr>
          <w:sz w:val="40"/>
        </w:rPr>
      </w:pPr>
    </w:p>
    <w:p w14:paraId="43612E69" w14:textId="77777777" w:rsidR="00CF49CC" w:rsidRPr="00F55AD7" w:rsidRDefault="00CF49CC" w:rsidP="00D74AE1"/>
    <w:p w14:paraId="232D25B4" w14:textId="77777777" w:rsidR="004E0BBB" w:rsidRPr="00F55AD7" w:rsidRDefault="004E0BBB" w:rsidP="00D74AE1"/>
    <w:p w14:paraId="160C2403" w14:textId="384E3853" w:rsidR="004E0BBB" w:rsidRPr="00F55AD7" w:rsidRDefault="002735DD" w:rsidP="004E0BBB">
      <w:pPr>
        <w:pStyle w:val="Editionnumber"/>
      </w:pPr>
      <w:r>
        <w:t xml:space="preserve">Edition </w:t>
      </w:r>
      <w:r w:rsidR="00784C4B">
        <w:t>1.0</w:t>
      </w:r>
    </w:p>
    <w:p w14:paraId="6ACE54B7" w14:textId="33674783" w:rsidR="004E0BBB" w:rsidRDefault="002735DD" w:rsidP="004E0BBB">
      <w:pPr>
        <w:pStyle w:val="Documentdate"/>
      </w:pPr>
      <w:r>
        <w:t>Date (of approval by Council)</w:t>
      </w:r>
    </w:p>
    <w:p w14:paraId="426B8F5A" w14:textId="1C2F41F0" w:rsidR="002735DD" w:rsidRPr="002735DD" w:rsidRDefault="002735DD" w:rsidP="004E0BBB">
      <w:pPr>
        <w:pStyle w:val="Documentdate"/>
        <w:rPr>
          <w:i/>
        </w:rPr>
      </w:pPr>
      <w:r w:rsidRPr="002735DD">
        <w:rPr>
          <w:i/>
        </w:rPr>
        <w:t>Revokes Guideline [number]</w:t>
      </w:r>
    </w:p>
    <w:p w14:paraId="0894D137"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77777777" w:rsidR="00914E26" w:rsidRPr="00114F87" w:rsidRDefault="00914E26" w:rsidP="00914E26">
      <w:pPr>
        <w:pStyle w:val="BodyText"/>
      </w:pPr>
      <w:r w:rsidRPr="00F55AD7">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77777777" w:rsidR="00914E26" w:rsidRPr="00F55AD7" w:rsidRDefault="00914E26" w:rsidP="00414698">
            <w:pPr>
              <w:pStyle w:val="Tableheading"/>
              <w:rPr>
                <w:lang w:val="en-GB"/>
              </w:rPr>
            </w:pPr>
            <w:r w:rsidRPr="00F55AD7">
              <w:rPr>
                <w:lang w:val="en-GB"/>
              </w:rPr>
              <w:t>Date</w:t>
            </w:r>
          </w:p>
        </w:tc>
        <w:tc>
          <w:tcPr>
            <w:tcW w:w="3576" w:type="dxa"/>
          </w:tcPr>
          <w:p w14:paraId="766E7BBE" w14:textId="77777777" w:rsidR="00914E26" w:rsidRPr="00F55AD7" w:rsidRDefault="00914E26" w:rsidP="00414698">
            <w:pPr>
              <w:pStyle w:val="Tableheading"/>
              <w:rPr>
                <w:lang w:val="en-GB"/>
              </w:rPr>
            </w:pPr>
            <w:r w:rsidRPr="00F55AD7">
              <w:rPr>
                <w:lang w:val="en-GB"/>
              </w:rPr>
              <w:t>Page / Section Revised</w:t>
            </w:r>
          </w:p>
        </w:tc>
        <w:tc>
          <w:tcPr>
            <w:tcW w:w="5001" w:type="dxa"/>
          </w:tcPr>
          <w:p w14:paraId="078E2FCC" w14:textId="77777777" w:rsidR="00914E26" w:rsidRPr="00F55AD7" w:rsidRDefault="00914E26" w:rsidP="00414698">
            <w:pPr>
              <w:pStyle w:val="Tableheading"/>
              <w:rPr>
                <w:lang w:val="en-GB"/>
              </w:rPr>
            </w:pPr>
            <w:r w:rsidRPr="00F55AD7">
              <w:rPr>
                <w:lang w:val="en-GB"/>
              </w:rPr>
              <w:t>Requirement for Revision</w:t>
            </w:r>
          </w:p>
        </w:tc>
      </w:tr>
      <w:tr w:rsidR="005E4659" w:rsidRPr="00F55AD7" w14:paraId="3FD30408" w14:textId="77777777" w:rsidTr="005E4659">
        <w:trPr>
          <w:trHeight w:val="851"/>
        </w:trPr>
        <w:tc>
          <w:tcPr>
            <w:tcW w:w="1908" w:type="dxa"/>
            <w:vAlign w:val="center"/>
          </w:tcPr>
          <w:p w14:paraId="5F32BB5E" w14:textId="77777777" w:rsidR="00914E26" w:rsidRPr="00F55AD7" w:rsidRDefault="00914E26" w:rsidP="00914E26">
            <w:pPr>
              <w:pStyle w:val="Tabletext"/>
            </w:pPr>
          </w:p>
        </w:tc>
        <w:tc>
          <w:tcPr>
            <w:tcW w:w="3576" w:type="dxa"/>
            <w:vAlign w:val="center"/>
          </w:tcPr>
          <w:p w14:paraId="384AF95D" w14:textId="77777777" w:rsidR="00914E26" w:rsidRPr="00F55AD7" w:rsidRDefault="00914E26" w:rsidP="00914E26">
            <w:pPr>
              <w:pStyle w:val="Tabletext"/>
            </w:pPr>
          </w:p>
        </w:tc>
        <w:tc>
          <w:tcPr>
            <w:tcW w:w="5001" w:type="dxa"/>
            <w:vAlign w:val="center"/>
          </w:tcPr>
          <w:p w14:paraId="2F4D3410" w14:textId="77777777" w:rsidR="00914E26" w:rsidRPr="00F55AD7" w:rsidRDefault="00914E26" w:rsidP="00914E26">
            <w:pPr>
              <w:pStyle w:val="Tabletext"/>
            </w:pPr>
          </w:p>
        </w:tc>
      </w:tr>
      <w:tr w:rsidR="005E4659" w:rsidRPr="00F55AD7" w14:paraId="32499553" w14:textId="77777777" w:rsidTr="005E4659">
        <w:trPr>
          <w:trHeight w:val="851"/>
        </w:trPr>
        <w:tc>
          <w:tcPr>
            <w:tcW w:w="1908" w:type="dxa"/>
            <w:vAlign w:val="center"/>
          </w:tcPr>
          <w:p w14:paraId="1D4E85EB" w14:textId="77777777" w:rsidR="00914E26" w:rsidRPr="00F55AD7" w:rsidRDefault="00914E26" w:rsidP="00914E26">
            <w:pPr>
              <w:pStyle w:val="Tabletext"/>
            </w:pPr>
          </w:p>
        </w:tc>
        <w:tc>
          <w:tcPr>
            <w:tcW w:w="3576" w:type="dxa"/>
            <w:vAlign w:val="center"/>
          </w:tcPr>
          <w:p w14:paraId="68744822" w14:textId="77777777" w:rsidR="00914E26" w:rsidRPr="00F55AD7" w:rsidRDefault="00914E26" w:rsidP="00914E26">
            <w:pPr>
              <w:pStyle w:val="Tabletext"/>
            </w:pPr>
          </w:p>
        </w:tc>
        <w:tc>
          <w:tcPr>
            <w:tcW w:w="5001" w:type="dxa"/>
            <w:vAlign w:val="center"/>
          </w:tcPr>
          <w:p w14:paraId="5000304B" w14:textId="77777777" w:rsidR="00914E26" w:rsidRPr="00F55AD7" w:rsidRDefault="00914E26" w:rsidP="00914E26">
            <w:pPr>
              <w:pStyle w:val="Tabletext"/>
            </w:pPr>
          </w:p>
        </w:tc>
      </w:tr>
      <w:tr w:rsidR="005E4659" w:rsidRPr="00F55AD7" w14:paraId="2CD549C5" w14:textId="77777777" w:rsidTr="005E4659">
        <w:trPr>
          <w:trHeight w:val="851"/>
        </w:trPr>
        <w:tc>
          <w:tcPr>
            <w:tcW w:w="1908" w:type="dxa"/>
            <w:vAlign w:val="center"/>
          </w:tcPr>
          <w:p w14:paraId="4BF25017" w14:textId="77777777" w:rsidR="00914E26" w:rsidRPr="00F55AD7" w:rsidRDefault="00914E26" w:rsidP="00914E26">
            <w:pPr>
              <w:pStyle w:val="Tabletext"/>
            </w:pPr>
          </w:p>
        </w:tc>
        <w:tc>
          <w:tcPr>
            <w:tcW w:w="3576" w:type="dxa"/>
            <w:vAlign w:val="center"/>
          </w:tcPr>
          <w:p w14:paraId="29F77260" w14:textId="77777777" w:rsidR="00914E26" w:rsidRPr="00F55AD7" w:rsidRDefault="00914E26" w:rsidP="00914E26">
            <w:pPr>
              <w:pStyle w:val="Tabletext"/>
            </w:pPr>
          </w:p>
        </w:tc>
        <w:tc>
          <w:tcPr>
            <w:tcW w:w="5001" w:type="dxa"/>
            <w:vAlign w:val="center"/>
          </w:tcPr>
          <w:p w14:paraId="14EB958F" w14:textId="77777777" w:rsidR="00914E26" w:rsidRPr="00F55AD7" w:rsidRDefault="00914E26" w:rsidP="00914E26">
            <w:pPr>
              <w:pStyle w:val="Tabletext"/>
            </w:pPr>
          </w:p>
        </w:tc>
      </w:tr>
      <w:tr w:rsidR="005E4659" w:rsidRPr="00F55AD7" w14:paraId="4DDBD6D9" w14:textId="77777777" w:rsidTr="005E4659">
        <w:trPr>
          <w:trHeight w:val="851"/>
        </w:trPr>
        <w:tc>
          <w:tcPr>
            <w:tcW w:w="1908" w:type="dxa"/>
            <w:vAlign w:val="center"/>
          </w:tcPr>
          <w:p w14:paraId="0D7BD499" w14:textId="77777777" w:rsidR="00914E26" w:rsidRPr="00F55AD7" w:rsidRDefault="00914E26" w:rsidP="00914E26">
            <w:pPr>
              <w:pStyle w:val="Tabletext"/>
            </w:pPr>
          </w:p>
        </w:tc>
        <w:tc>
          <w:tcPr>
            <w:tcW w:w="3576" w:type="dxa"/>
            <w:vAlign w:val="center"/>
          </w:tcPr>
          <w:p w14:paraId="6297B6BD" w14:textId="77777777" w:rsidR="00914E26" w:rsidRPr="00F55AD7" w:rsidRDefault="00914E26" w:rsidP="00914E26">
            <w:pPr>
              <w:pStyle w:val="Tabletext"/>
            </w:pPr>
          </w:p>
        </w:tc>
        <w:tc>
          <w:tcPr>
            <w:tcW w:w="5001" w:type="dxa"/>
            <w:vAlign w:val="center"/>
          </w:tcPr>
          <w:p w14:paraId="714A6399" w14:textId="77777777" w:rsidR="00914E26" w:rsidRPr="00F55AD7" w:rsidRDefault="00914E26" w:rsidP="00914E26">
            <w:pPr>
              <w:pStyle w:val="Tabletext"/>
            </w:pPr>
          </w:p>
        </w:tc>
      </w:tr>
      <w:tr w:rsidR="005E4659" w:rsidRPr="00F55AD7" w14:paraId="31F6CB5E" w14:textId="77777777" w:rsidTr="005E4659">
        <w:trPr>
          <w:trHeight w:val="851"/>
        </w:trPr>
        <w:tc>
          <w:tcPr>
            <w:tcW w:w="1908" w:type="dxa"/>
            <w:vAlign w:val="center"/>
          </w:tcPr>
          <w:p w14:paraId="05CE1CD3" w14:textId="77777777" w:rsidR="00914E26" w:rsidRPr="00F55AD7" w:rsidRDefault="00914E26" w:rsidP="00914E26">
            <w:pPr>
              <w:pStyle w:val="Tabletext"/>
            </w:pPr>
          </w:p>
        </w:tc>
        <w:tc>
          <w:tcPr>
            <w:tcW w:w="3576" w:type="dxa"/>
            <w:vAlign w:val="center"/>
          </w:tcPr>
          <w:p w14:paraId="4F3483E6" w14:textId="77777777" w:rsidR="00914E26" w:rsidRPr="00F55AD7" w:rsidRDefault="00914E26" w:rsidP="00914E26">
            <w:pPr>
              <w:pStyle w:val="Tabletext"/>
            </w:pPr>
          </w:p>
        </w:tc>
        <w:tc>
          <w:tcPr>
            <w:tcW w:w="5001" w:type="dxa"/>
            <w:vAlign w:val="center"/>
          </w:tcPr>
          <w:p w14:paraId="2CB4DFB4" w14:textId="77777777" w:rsidR="00914E26" w:rsidRPr="00F55AD7" w:rsidRDefault="00914E26" w:rsidP="00914E26">
            <w:pPr>
              <w:pStyle w:val="Tabletext"/>
            </w:pPr>
          </w:p>
        </w:tc>
      </w:tr>
      <w:tr w:rsidR="005E4659" w:rsidRPr="00F55AD7" w14:paraId="66D0F55C" w14:textId="77777777" w:rsidTr="005E4659">
        <w:trPr>
          <w:trHeight w:val="851"/>
        </w:trPr>
        <w:tc>
          <w:tcPr>
            <w:tcW w:w="1908" w:type="dxa"/>
            <w:vAlign w:val="center"/>
          </w:tcPr>
          <w:p w14:paraId="63E499DB" w14:textId="77777777" w:rsidR="00914E26" w:rsidRPr="00F55AD7" w:rsidRDefault="00914E26" w:rsidP="00914E26">
            <w:pPr>
              <w:pStyle w:val="Tabletext"/>
            </w:pPr>
          </w:p>
        </w:tc>
        <w:tc>
          <w:tcPr>
            <w:tcW w:w="3576" w:type="dxa"/>
            <w:vAlign w:val="center"/>
          </w:tcPr>
          <w:p w14:paraId="53EF560D" w14:textId="77777777" w:rsidR="00914E26" w:rsidRPr="00F55AD7" w:rsidRDefault="00914E26" w:rsidP="00914E26">
            <w:pPr>
              <w:pStyle w:val="Tabletext"/>
            </w:pPr>
          </w:p>
        </w:tc>
        <w:tc>
          <w:tcPr>
            <w:tcW w:w="5001" w:type="dxa"/>
            <w:vAlign w:val="center"/>
          </w:tcPr>
          <w:p w14:paraId="1FC5155B" w14:textId="77777777" w:rsidR="00914E26" w:rsidRPr="00F55AD7" w:rsidRDefault="00914E26" w:rsidP="00914E26">
            <w:pPr>
              <w:pStyle w:val="Tabletext"/>
            </w:pPr>
          </w:p>
        </w:tc>
      </w:tr>
      <w:tr w:rsidR="005E4659" w:rsidRPr="00F55AD7" w14:paraId="71EE1ED8" w14:textId="77777777" w:rsidTr="005E4659">
        <w:trPr>
          <w:trHeight w:val="851"/>
        </w:trPr>
        <w:tc>
          <w:tcPr>
            <w:tcW w:w="1908" w:type="dxa"/>
            <w:vAlign w:val="center"/>
          </w:tcPr>
          <w:p w14:paraId="7961B830" w14:textId="77777777" w:rsidR="00914E26" w:rsidRPr="00F55AD7" w:rsidRDefault="00914E26" w:rsidP="00914E26">
            <w:pPr>
              <w:pStyle w:val="Tabletext"/>
            </w:pPr>
          </w:p>
        </w:tc>
        <w:tc>
          <w:tcPr>
            <w:tcW w:w="3576" w:type="dxa"/>
            <w:vAlign w:val="center"/>
          </w:tcPr>
          <w:p w14:paraId="34E40D9D" w14:textId="77777777" w:rsidR="00914E26" w:rsidRPr="00F55AD7" w:rsidRDefault="00914E26" w:rsidP="00914E26">
            <w:pPr>
              <w:pStyle w:val="Tabletext"/>
            </w:pPr>
          </w:p>
        </w:tc>
        <w:tc>
          <w:tcPr>
            <w:tcW w:w="5001" w:type="dxa"/>
            <w:vAlign w:val="center"/>
          </w:tcPr>
          <w:p w14:paraId="2BEB0366" w14:textId="77777777" w:rsidR="00914E26" w:rsidRPr="00F55AD7" w:rsidRDefault="00914E26" w:rsidP="00914E26">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11BD235F" w14:textId="095081AD" w:rsidR="00A5309E" w:rsidRDefault="004A4EC4">
      <w:pPr>
        <w:pStyle w:val="TOC1"/>
        <w:rPr>
          <w:rFonts w:eastAsiaTheme="minorEastAsia"/>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rPr>
        <w:instrText xml:space="preserve"> TOC \o "1-3" \t "Annex,4,Appendix,5" </w:instrText>
      </w:r>
      <w:r w:rsidRPr="00F55AD7">
        <w:rPr>
          <w:rFonts w:eastAsia="Times New Roman" w:cs="Times New Roman"/>
          <w:b w:val="0"/>
          <w:noProof w:val="0"/>
          <w:szCs w:val="20"/>
        </w:rPr>
        <w:fldChar w:fldCharType="separate"/>
      </w:r>
      <w:r w:rsidR="00A5309E" w:rsidRPr="008F74AB">
        <w:t>1.</w:t>
      </w:r>
      <w:r w:rsidR="00A5309E">
        <w:rPr>
          <w:rFonts w:eastAsiaTheme="minorEastAsia"/>
          <w:b w:val="0"/>
          <w:color w:val="auto"/>
          <w:lang w:val="en-AU" w:eastAsia="en-AU"/>
        </w:rPr>
        <w:tab/>
      </w:r>
      <w:r w:rsidR="00A5309E">
        <w:t>INTRODUCTION</w:t>
      </w:r>
      <w:r w:rsidR="00A5309E">
        <w:tab/>
      </w:r>
      <w:r w:rsidR="00A5309E">
        <w:fldChar w:fldCharType="begin"/>
      </w:r>
      <w:r w:rsidR="00A5309E">
        <w:instrText xml:space="preserve"> PAGEREF _Toc31656797 \h </w:instrText>
      </w:r>
      <w:r w:rsidR="00A5309E">
        <w:fldChar w:fldCharType="separate"/>
      </w:r>
      <w:r w:rsidR="00A5309E">
        <w:t>5</w:t>
      </w:r>
      <w:r w:rsidR="00A5309E">
        <w:fldChar w:fldCharType="end"/>
      </w:r>
    </w:p>
    <w:p w14:paraId="2002BBBF" w14:textId="23420924" w:rsidR="00A5309E" w:rsidRDefault="00A5309E">
      <w:pPr>
        <w:pStyle w:val="TOC1"/>
        <w:rPr>
          <w:rFonts w:eastAsiaTheme="minorEastAsia"/>
          <w:b w:val="0"/>
          <w:color w:val="auto"/>
          <w:lang w:val="en-AU" w:eastAsia="en-AU"/>
        </w:rPr>
      </w:pPr>
      <w:r w:rsidRPr="008F74AB">
        <w:t>2.</w:t>
      </w:r>
      <w:r>
        <w:rPr>
          <w:rFonts w:eastAsiaTheme="minorEastAsia"/>
          <w:b w:val="0"/>
          <w:color w:val="auto"/>
          <w:lang w:val="en-AU" w:eastAsia="en-AU"/>
        </w:rPr>
        <w:tab/>
      </w:r>
      <w:r>
        <w:t>DOCUMENT PURPOSE</w:t>
      </w:r>
      <w:r>
        <w:tab/>
      </w:r>
      <w:r>
        <w:fldChar w:fldCharType="begin"/>
      </w:r>
      <w:r>
        <w:instrText xml:space="preserve"> PAGEREF _Toc31656798 \h </w:instrText>
      </w:r>
      <w:r>
        <w:fldChar w:fldCharType="separate"/>
      </w:r>
      <w:r>
        <w:t>5</w:t>
      </w:r>
      <w:r>
        <w:fldChar w:fldCharType="end"/>
      </w:r>
    </w:p>
    <w:p w14:paraId="23E945C3" w14:textId="1F14C5CF" w:rsidR="00A5309E" w:rsidRDefault="00A5309E">
      <w:pPr>
        <w:pStyle w:val="TOC1"/>
        <w:rPr>
          <w:rFonts w:eastAsiaTheme="minorEastAsia"/>
          <w:b w:val="0"/>
          <w:color w:val="auto"/>
          <w:lang w:val="en-AU" w:eastAsia="en-AU"/>
        </w:rPr>
      </w:pPr>
      <w:r w:rsidRPr="008F74AB">
        <w:t>3.</w:t>
      </w:r>
      <w:r>
        <w:rPr>
          <w:rFonts w:eastAsiaTheme="minorEastAsia"/>
          <w:b w:val="0"/>
          <w:color w:val="auto"/>
          <w:lang w:val="en-AU" w:eastAsia="en-AU"/>
        </w:rPr>
        <w:tab/>
      </w:r>
      <w:r>
        <w:t>ROLES AND RESPONSBILITIES</w:t>
      </w:r>
      <w:r>
        <w:tab/>
      </w:r>
      <w:r>
        <w:fldChar w:fldCharType="begin"/>
      </w:r>
      <w:r>
        <w:instrText xml:space="preserve"> PAGEREF _Toc31656799 \h </w:instrText>
      </w:r>
      <w:r>
        <w:fldChar w:fldCharType="separate"/>
      </w:r>
      <w:r>
        <w:t>5</w:t>
      </w:r>
      <w:r>
        <w:fldChar w:fldCharType="end"/>
      </w:r>
    </w:p>
    <w:p w14:paraId="4726063B" w14:textId="412F89EB" w:rsidR="00A5309E" w:rsidRDefault="00A5309E">
      <w:pPr>
        <w:pStyle w:val="TOC1"/>
        <w:rPr>
          <w:rFonts w:eastAsiaTheme="minorEastAsia"/>
          <w:b w:val="0"/>
          <w:color w:val="auto"/>
          <w:lang w:val="en-AU" w:eastAsia="en-AU"/>
        </w:rPr>
      </w:pPr>
      <w:r w:rsidRPr="008F74AB">
        <w:t>4.</w:t>
      </w:r>
      <w:r>
        <w:rPr>
          <w:rFonts w:eastAsiaTheme="minorEastAsia"/>
          <w:b w:val="0"/>
          <w:color w:val="auto"/>
          <w:lang w:val="en-AU" w:eastAsia="en-AU"/>
        </w:rPr>
        <w:tab/>
      </w:r>
      <w:r>
        <w:t>VTS PERSONNEL</w:t>
      </w:r>
      <w:r>
        <w:tab/>
      </w:r>
      <w:r>
        <w:fldChar w:fldCharType="begin"/>
      </w:r>
      <w:r>
        <w:instrText xml:space="preserve"> PAGEREF _Toc31656800 \h </w:instrText>
      </w:r>
      <w:r>
        <w:fldChar w:fldCharType="separate"/>
      </w:r>
      <w:r>
        <w:t>6</w:t>
      </w:r>
      <w:r>
        <w:fldChar w:fldCharType="end"/>
      </w:r>
    </w:p>
    <w:p w14:paraId="18C9EEB6" w14:textId="708B8530" w:rsidR="00A5309E" w:rsidRDefault="00A5309E">
      <w:pPr>
        <w:pStyle w:val="TOC2"/>
        <w:rPr>
          <w:rFonts w:eastAsiaTheme="minorEastAsia"/>
          <w:color w:val="auto"/>
          <w:lang w:val="en-AU" w:eastAsia="en-AU"/>
        </w:rPr>
      </w:pPr>
      <w:r w:rsidRPr="008F74AB">
        <w:t>4.1.</w:t>
      </w:r>
      <w:r>
        <w:rPr>
          <w:rFonts w:eastAsiaTheme="minorEastAsia"/>
          <w:color w:val="auto"/>
          <w:lang w:val="en-AU" w:eastAsia="en-AU"/>
        </w:rPr>
        <w:tab/>
      </w:r>
      <w:r>
        <w:t>VTS OPERATOR</w:t>
      </w:r>
      <w:r>
        <w:tab/>
      </w:r>
      <w:r>
        <w:fldChar w:fldCharType="begin"/>
      </w:r>
      <w:r>
        <w:instrText xml:space="preserve"> PAGEREF _Toc31656801 \h </w:instrText>
      </w:r>
      <w:r>
        <w:fldChar w:fldCharType="separate"/>
      </w:r>
      <w:r>
        <w:t>6</w:t>
      </w:r>
      <w:r>
        <w:fldChar w:fldCharType="end"/>
      </w:r>
    </w:p>
    <w:p w14:paraId="15D77777" w14:textId="14A05012" w:rsidR="00A5309E" w:rsidRDefault="00A5309E">
      <w:pPr>
        <w:pStyle w:val="TOC2"/>
        <w:rPr>
          <w:rFonts w:eastAsiaTheme="minorEastAsia"/>
          <w:color w:val="auto"/>
          <w:lang w:val="en-AU" w:eastAsia="en-AU"/>
        </w:rPr>
      </w:pPr>
      <w:r w:rsidRPr="008F74AB">
        <w:t>4.2.</w:t>
      </w:r>
      <w:r>
        <w:rPr>
          <w:rFonts w:eastAsiaTheme="minorEastAsia"/>
          <w:color w:val="auto"/>
          <w:lang w:val="en-AU" w:eastAsia="en-AU"/>
        </w:rPr>
        <w:tab/>
      </w:r>
      <w:r>
        <w:t>VTS MANAGER</w:t>
      </w:r>
      <w:r>
        <w:tab/>
      </w:r>
      <w:r>
        <w:fldChar w:fldCharType="begin"/>
      </w:r>
      <w:r>
        <w:instrText xml:space="preserve"> PAGEREF _Toc31656802 \h </w:instrText>
      </w:r>
      <w:r>
        <w:fldChar w:fldCharType="separate"/>
      </w:r>
      <w:r>
        <w:t>6</w:t>
      </w:r>
      <w:r>
        <w:fldChar w:fldCharType="end"/>
      </w:r>
    </w:p>
    <w:p w14:paraId="060EBE51" w14:textId="73320BCA" w:rsidR="00A5309E" w:rsidRDefault="00A5309E">
      <w:pPr>
        <w:pStyle w:val="TOC2"/>
        <w:rPr>
          <w:rFonts w:eastAsiaTheme="minorEastAsia"/>
          <w:color w:val="auto"/>
          <w:lang w:val="en-AU" w:eastAsia="en-AU"/>
        </w:rPr>
      </w:pPr>
      <w:r w:rsidRPr="008F74AB">
        <w:t>4.3.</w:t>
      </w:r>
      <w:r>
        <w:rPr>
          <w:rFonts w:eastAsiaTheme="minorEastAsia"/>
          <w:color w:val="auto"/>
          <w:lang w:val="en-AU" w:eastAsia="en-AU"/>
        </w:rPr>
        <w:tab/>
      </w:r>
      <w:r>
        <w:t>TRAIN THE TRAINER (OJT INSTRUCTOR)</w:t>
      </w:r>
      <w:r>
        <w:tab/>
      </w:r>
      <w:r>
        <w:fldChar w:fldCharType="begin"/>
      </w:r>
      <w:r>
        <w:instrText xml:space="preserve"> PAGEREF _Toc31656803 \h </w:instrText>
      </w:r>
      <w:r>
        <w:fldChar w:fldCharType="separate"/>
      </w:r>
      <w:r>
        <w:t>6</w:t>
      </w:r>
      <w:r>
        <w:fldChar w:fldCharType="end"/>
      </w:r>
    </w:p>
    <w:p w14:paraId="7EA7D1BC" w14:textId="34DC8242" w:rsidR="00A5309E" w:rsidRDefault="00A5309E">
      <w:pPr>
        <w:pStyle w:val="TOC2"/>
        <w:rPr>
          <w:rFonts w:eastAsiaTheme="minorEastAsia"/>
          <w:color w:val="auto"/>
          <w:lang w:val="en-AU" w:eastAsia="en-AU"/>
        </w:rPr>
      </w:pPr>
      <w:r w:rsidRPr="008F74AB">
        <w:t>4.4.</w:t>
      </w:r>
      <w:r>
        <w:rPr>
          <w:rFonts w:eastAsiaTheme="minorEastAsia"/>
          <w:color w:val="auto"/>
          <w:lang w:val="en-AU" w:eastAsia="en-AU"/>
        </w:rPr>
        <w:tab/>
      </w:r>
      <w:r>
        <w:t>TECHNICAL SUPPORT PERSONNEL</w:t>
      </w:r>
      <w:r>
        <w:tab/>
      </w:r>
      <w:r>
        <w:fldChar w:fldCharType="begin"/>
      </w:r>
      <w:r>
        <w:instrText xml:space="preserve"> PAGEREF _Toc31656804 \h </w:instrText>
      </w:r>
      <w:r>
        <w:fldChar w:fldCharType="separate"/>
      </w:r>
      <w:r>
        <w:t>7</w:t>
      </w:r>
      <w:r>
        <w:fldChar w:fldCharType="end"/>
      </w:r>
    </w:p>
    <w:p w14:paraId="07260EDD" w14:textId="43D33078" w:rsidR="00A5309E" w:rsidRDefault="00A5309E">
      <w:pPr>
        <w:pStyle w:val="TOC1"/>
        <w:rPr>
          <w:rFonts w:eastAsiaTheme="minorEastAsia"/>
          <w:b w:val="0"/>
          <w:color w:val="auto"/>
          <w:lang w:val="en-AU" w:eastAsia="en-AU"/>
        </w:rPr>
      </w:pPr>
      <w:r w:rsidRPr="008F74AB">
        <w:t>5.</w:t>
      </w:r>
      <w:r>
        <w:rPr>
          <w:rFonts w:eastAsiaTheme="minorEastAsia"/>
          <w:b w:val="0"/>
          <w:color w:val="auto"/>
          <w:lang w:val="en-AU" w:eastAsia="en-AU"/>
        </w:rPr>
        <w:tab/>
      </w:r>
      <w:r>
        <w:t>SELECTION AND RECRUITMENT</w:t>
      </w:r>
      <w:r>
        <w:tab/>
      </w:r>
      <w:r>
        <w:fldChar w:fldCharType="begin"/>
      </w:r>
      <w:r>
        <w:instrText xml:space="preserve"> PAGEREF _Toc31656805 \h </w:instrText>
      </w:r>
      <w:r>
        <w:fldChar w:fldCharType="separate"/>
      </w:r>
      <w:r>
        <w:t>7</w:t>
      </w:r>
      <w:r>
        <w:fldChar w:fldCharType="end"/>
      </w:r>
    </w:p>
    <w:p w14:paraId="5A14E79C" w14:textId="0A3D807E" w:rsidR="00A5309E" w:rsidRDefault="00A5309E">
      <w:pPr>
        <w:pStyle w:val="TOC2"/>
        <w:rPr>
          <w:rFonts w:eastAsiaTheme="minorEastAsia"/>
          <w:color w:val="auto"/>
          <w:lang w:val="en-AU" w:eastAsia="en-AU"/>
        </w:rPr>
      </w:pPr>
      <w:r w:rsidRPr="008F74AB">
        <w:t>5.1.</w:t>
      </w:r>
      <w:r>
        <w:rPr>
          <w:rFonts w:eastAsiaTheme="minorEastAsia"/>
          <w:color w:val="auto"/>
          <w:lang w:val="en-AU" w:eastAsia="en-AU"/>
        </w:rPr>
        <w:tab/>
      </w:r>
      <w:r>
        <w:t>POSITION DESCRIPTIONS</w:t>
      </w:r>
      <w:r>
        <w:tab/>
      </w:r>
      <w:r>
        <w:fldChar w:fldCharType="begin"/>
      </w:r>
      <w:r>
        <w:instrText xml:space="preserve"> PAGEREF _Toc31656806 \h </w:instrText>
      </w:r>
      <w:r>
        <w:fldChar w:fldCharType="separate"/>
      </w:r>
      <w:r>
        <w:t>7</w:t>
      </w:r>
      <w:r>
        <w:fldChar w:fldCharType="end"/>
      </w:r>
    </w:p>
    <w:p w14:paraId="6F0635C5" w14:textId="3B683D56" w:rsidR="00A5309E" w:rsidRDefault="00A5309E">
      <w:pPr>
        <w:pStyle w:val="TOC2"/>
        <w:rPr>
          <w:rFonts w:eastAsiaTheme="minorEastAsia"/>
          <w:color w:val="auto"/>
          <w:lang w:val="en-AU" w:eastAsia="en-AU"/>
        </w:rPr>
      </w:pPr>
      <w:r w:rsidRPr="008F74AB">
        <w:t>5.2.</w:t>
      </w:r>
      <w:r>
        <w:rPr>
          <w:rFonts w:eastAsiaTheme="minorEastAsia"/>
          <w:color w:val="auto"/>
          <w:lang w:val="en-AU" w:eastAsia="en-AU"/>
        </w:rPr>
        <w:tab/>
      </w:r>
      <w:r>
        <w:t>SELECTION PROCESS</w:t>
      </w:r>
      <w:r>
        <w:tab/>
      </w:r>
      <w:r>
        <w:fldChar w:fldCharType="begin"/>
      </w:r>
      <w:r>
        <w:instrText xml:space="preserve"> PAGEREF _Toc31656807 \h </w:instrText>
      </w:r>
      <w:r>
        <w:fldChar w:fldCharType="separate"/>
      </w:r>
      <w:r>
        <w:t>7</w:t>
      </w:r>
      <w:r>
        <w:fldChar w:fldCharType="end"/>
      </w:r>
    </w:p>
    <w:p w14:paraId="5C49A832" w14:textId="7736ED67" w:rsidR="00A5309E" w:rsidRDefault="00A5309E">
      <w:pPr>
        <w:pStyle w:val="TOC3"/>
        <w:tabs>
          <w:tab w:val="left" w:pos="1134"/>
          <w:tab w:val="right" w:leader="dot" w:pos="10195"/>
        </w:tabs>
        <w:rPr>
          <w:rFonts w:eastAsiaTheme="minorEastAsia"/>
          <w:noProof/>
          <w:sz w:val="22"/>
          <w:lang w:val="en-AU" w:eastAsia="en-AU"/>
        </w:rPr>
      </w:pPr>
      <w:r w:rsidRPr="008F74AB">
        <w:rPr>
          <w:noProof/>
        </w:rPr>
        <w:t>5.2.1.</w:t>
      </w:r>
      <w:r>
        <w:rPr>
          <w:rFonts w:eastAsiaTheme="minorEastAsia"/>
          <w:noProof/>
          <w:sz w:val="22"/>
          <w:lang w:val="en-AU" w:eastAsia="en-AU"/>
        </w:rPr>
        <w:tab/>
      </w:r>
      <w:r>
        <w:rPr>
          <w:noProof/>
        </w:rPr>
        <w:t>PERSONAL ATTRIBUTES</w:t>
      </w:r>
      <w:r>
        <w:rPr>
          <w:noProof/>
        </w:rPr>
        <w:tab/>
      </w:r>
      <w:r>
        <w:rPr>
          <w:noProof/>
        </w:rPr>
        <w:fldChar w:fldCharType="begin"/>
      </w:r>
      <w:r>
        <w:rPr>
          <w:noProof/>
        </w:rPr>
        <w:instrText xml:space="preserve"> PAGEREF _Toc31656808 \h </w:instrText>
      </w:r>
      <w:r>
        <w:rPr>
          <w:noProof/>
        </w:rPr>
      </w:r>
      <w:r>
        <w:rPr>
          <w:noProof/>
        </w:rPr>
        <w:fldChar w:fldCharType="separate"/>
      </w:r>
      <w:r>
        <w:rPr>
          <w:noProof/>
        </w:rPr>
        <w:t>7</w:t>
      </w:r>
      <w:r>
        <w:rPr>
          <w:noProof/>
        </w:rPr>
        <w:fldChar w:fldCharType="end"/>
      </w:r>
    </w:p>
    <w:p w14:paraId="10C67A15" w14:textId="53B9DCC4" w:rsidR="00A5309E" w:rsidRDefault="00A5309E">
      <w:pPr>
        <w:pStyle w:val="TOC3"/>
        <w:tabs>
          <w:tab w:val="left" w:pos="1134"/>
          <w:tab w:val="right" w:leader="dot" w:pos="10195"/>
        </w:tabs>
        <w:rPr>
          <w:rFonts w:eastAsiaTheme="minorEastAsia"/>
          <w:noProof/>
          <w:sz w:val="22"/>
          <w:lang w:val="en-AU" w:eastAsia="en-AU"/>
        </w:rPr>
      </w:pPr>
      <w:r w:rsidRPr="008F74AB">
        <w:rPr>
          <w:noProof/>
        </w:rPr>
        <w:t>5.2.2.</w:t>
      </w:r>
      <w:r>
        <w:rPr>
          <w:rFonts w:eastAsiaTheme="minorEastAsia"/>
          <w:noProof/>
          <w:sz w:val="22"/>
          <w:lang w:val="en-AU" w:eastAsia="en-AU"/>
        </w:rPr>
        <w:tab/>
      </w:r>
      <w:r>
        <w:rPr>
          <w:noProof/>
        </w:rPr>
        <w:t>APTITUDE/PSYHOMETRIC TESTING</w:t>
      </w:r>
      <w:r>
        <w:rPr>
          <w:noProof/>
        </w:rPr>
        <w:tab/>
      </w:r>
      <w:r>
        <w:rPr>
          <w:noProof/>
        </w:rPr>
        <w:fldChar w:fldCharType="begin"/>
      </w:r>
      <w:r>
        <w:rPr>
          <w:noProof/>
        </w:rPr>
        <w:instrText xml:space="preserve"> PAGEREF _Toc31656809 \h </w:instrText>
      </w:r>
      <w:r>
        <w:rPr>
          <w:noProof/>
        </w:rPr>
      </w:r>
      <w:r>
        <w:rPr>
          <w:noProof/>
        </w:rPr>
        <w:fldChar w:fldCharType="separate"/>
      </w:r>
      <w:r>
        <w:rPr>
          <w:noProof/>
        </w:rPr>
        <w:t>7</w:t>
      </w:r>
      <w:r>
        <w:rPr>
          <w:noProof/>
        </w:rPr>
        <w:fldChar w:fldCharType="end"/>
      </w:r>
    </w:p>
    <w:p w14:paraId="29462B08" w14:textId="27295D6C" w:rsidR="00A5309E" w:rsidRDefault="00A5309E">
      <w:pPr>
        <w:pStyle w:val="TOC3"/>
        <w:tabs>
          <w:tab w:val="left" w:pos="1134"/>
          <w:tab w:val="right" w:leader="dot" w:pos="10195"/>
        </w:tabs>
        <w:rPr>
          <w:rFonts w:eastAsiaTheme="minorEastAsia"/>
          <w:noProof/>
          <w:sz w:val="22"/>
          <w:lang w:val="en-AU" w:eastAsia="en-AU"/>
        </w:rPr>
      </w:pPr>
      <w:r w:rsidRPr="008F74AB">
        <w:rPr>
          <w:noProof/>
        </w:rPr>
        <w:t>5.2.3.</w:t>
      </w:r>
      <w:r>
        <w:rPr>
          <w:rFonts w:eastAsiaTheme="minorEastAsia"/>
          <w:noProof/>
          <w:sz w:val="22"/>
          <w:lang w:val="en-AU" w:eastAsia="en-AU"/>
        </w:rPr>
        <w:tab/>
      </w:r>
      <w:r>
        <w:rPr>
          <w:noProof/>
        </w:rPr>
        <w:t>MEDICAL / PHYSICAL REQUIREMENTS</w:t>
      </w:r>
      <w:r>
        <w:rPr>
          <w:noProof/>
        </w:rPr>
        <w:tab/>
      </w:r>
      <w:r>
        <w:rPr>
          <w:noProof/>
        </w:rPr>
        <w:fldChar w:fldCharType="begin"/>
      </w:r>
      <w:r>
        <w:rPr>
          <w:noProof/>
        </w:rPr>
        <w:instrText xml:space="preserve"> PAGEREF _Toc31656810 \h </w:instrText>
      </w:r>
      <w:r>
        <w:rPr>
          <w:noProof/>
        </w:rPr>
      </w:r>
      <w:r>
        <w:rPr>
          <w:noProof/>
        </w:rPr>
        <w:fldChar w:fldCharType="separate"/>
      </w:r>
      <w:r>
        <w:rPr>
          <w:noProof/>
        </w:rPr>
        <w:t>8</w:t>
      </w:r>
      <w:r>
        <w:rPr>
          <w:noProof/>
        </w:rPr>
        <w:fldChar w:fldCharType="end"/>
      </w:r>
    </w:p>
    <w:p w14:paraId="03ED9C9D" w14:textId="7F46AB56" w:rsidR="00A5309E" w:rsidRDefault="00A5309E">
      <w:pPr>
        <w:pStyle w:val="TOC2"/>
        <w:rPr>
          <w:rFonts w:eastAsiaTheme="minorEastAsia"/>
          <w:color w:val="auto"/>
          <w:lang w:val="en-AU" w:eastAsia="en-AU"/>
        </w:rPr>
      </w:pPr>
      <w:r w:rsidRPr="008F74AB">
        <w:t>5.3.</w:t>
      </w:r>
      <w:r>
        <w:rPr>
          <w:rFonts w:eastAsiaTheme="minorEastAsia"/>
          <w:color w:val="auto"/>
          <w:lang w:val="en-AU" w:eastAsia="en-AU"/>
        </w:rPr>
        <w:tab/>
      </w:r>
      <w:r>
        <w:t>SHIFTWORK</w:t>
      </w:r>
      <w:r>
        <w:tab/>
      </w:r>
      <w:r>
        <w:fldChar w:fldCharType="begin"/>
      </w:r>
      <w:r>
        <w:instrText xml:space="preserve"> PAGEREF _Toc31656811 \h </w:instrText>
      </w:r>
      <w:r>
        <w:fldChar w:fldCharType="separate"/>
      </w:r>
      <w:r>
        <w:t>8</w:t>
      </w:r>
      <w:r>
        <w:fldChar w:fldCharType="end"/>
      </w:r>
    </w:p>
    <w:p w14:paraId="4D9DEA2F" w14:textId="7A5D5F58" w:rsidR="00A5309E" w:rsidRDefault="00A5309E">
      <w:pPr>
        <w:pStyle w:val="TOC1"/>
        <w:rPr>
          <w:rFonts w:eastAsiaTheme="minorEastAsia"/>
          <w:b w:val="0"/>
          <w:color w:val="auto"/>
          <w:lang w:val="en-AU" w:eastAsia="en-AU"/>
        </w:rPr>
      </w:pPr>
      <w:r w:rsidRPr="008F74AB">
        <w:t>6.</w:t>
      </w:r>
      <w:r>
        <w:rPr>
          <w:rFonts w:eastAsiaTheme="minorEastAsia"/>
          <w:b w:val="0"/>
          <w:color w:val="auto"/>
          <w:lang w:val="en-AU" w:eastAsia="en-AU"/>
        </w:rPr>
        <w:tab/>
      </w:r>
      <w:r>
        <w:t>TRAINING</w:t>
      </w:r>
      <w:r>
        <w:tab/>
      </w:r>
      <w:r>
        <w:fldChar w:fldCharType="begin"/>
      </w:r>
      <w:r>
        <w:instrText xml:space="preserve"> PAGEREF _Toc31656812 \h </w:instrText>
      </w:r>
      <w:r>
        <w:fldChar w:fldCharType="separate"/>
      </w:r>
      <w:r>
        <w:t>8</w:t>
      </w:r>
      <w:r>
        <w:fldChar w:fldCharType="end"/>
      </w:r>
    </w:p>
    <w:p w14:paraId="3E2DDAED" w14:textId="63530ACB" w:rsidR="00A5309E" w:rsidRDefault="00A5309E">
      <w:pPr>
        <w:pStyle w:val="TOC2"/>
        <w:rPr>
          <w:rFonts w:eastAsiaTheme="minorEastAsia"/>
          <w:color w:val="auto"/>
          <w:lang w:val="en-AU" w:eastAsia="en-AU"/>
        </w:rPr>
      </w:pPr>
      <w:r w:rsidRPr="008F74AB">
        <w:t>6.1.</w:t>
      </w:r>
      <w:r>
        <w:rPr>
          <w:rFonts w:eastAsiaTheme="minorEastAsia"/>
          <w:color w:val="auto"/>
          <w:lang w:val="en-AU" w:eastAsia="en-AU"/>
        </w:rPr>
        <w:tab/>
      </w:r>
      <w:r>
        <w:t>introduction</w:t>
      </w:r>
      <w:r>
        <w:tab/>
      </w:r>
      <w:r>
        <w:fldChar w:fldCharType="begin"/>
      </w:r>
      <w:r>
        <w:instrText xml:space="preserve"> PAGEREF _Toc31656813 \h </w:instrText>
      </w:r>
      <w:r>
        <w:fldChar w:fldCharType="separate"/>
      </w:r>
      <w:r>
        <w:t>8</w:t>
      </w:r>
      <w:r>
        <w:fldChar w:fldCharType="end"/>
      </w:r>
    </w:p>
    <w:p w14:paraId="00348560" w14:textId="474258A3" w:rsidR="00A5309E" w:rsidRDefault="00A5309E">
      <w:pPr>
        <w:pStyle w:val="TOC2"/>
        <w:rPr>
          <w:rFonts w:eastAsiaTheme="minorEastAsia"/>
          <w:color w:val="auto"/>
          <w:lang w:val="en-AU" w:eastAsia="en-AU"/>
        </w:rPr>
      </w:pPr>
      <w:r w:rsidRPr="008F74AB">
        <w:t>6.2.</w:t>
      </w:r>
      <w:r>
        <w:rPr>
          <w:rFonts w:eastAsiaTheme="minorEastAsia"/>
          <w:color w:val="auto"/>
          <w:lang w:val="en-AU" w:eastAsia="en-AU"/>
        </w:rPr>
        <w:tab/>
      </w:r>
      <w:r>
        <w:t>RECOGNITION OF PRIOR LEARNING</w:t>
      </w:r>
      <w:r>
        <w:tab/>
      </w:r>
      <w:r>
        <w:fldChar w:fldCharType="begin"/>
      </w:r>
      <w:r>
        <w:instrText xml:space="preserve"> PAGEREF _Toc31656814 \h </w:instrText>
      </w:r>
      <w:r>
        <w:fldChar w:fldCharType="separate"/>
      </w:r>
      <w:r>
        <w:t>9</w:t>
      </w:r>
      <w:r>
        <w:fldChar w:fldCharType="end"/>
      </w:r>
    </w:p>
    <w:p w14:paraId="79ED6E17" w14:textId="323E9CBD" w:rsidR="00A5309E" w:rsidRDefault="00A5309E">
      <w:pPr>
        <w:pStyle w:val="TOC2"/>
        <w:rPr>
          <w:rFonts w:eastAsiaTheme="minorEastAsia"/>
          <w:color w:val="auto"/>
          <w:lang w:val="en-AU" w:eastAsia="en-AU"/>
        </w:rPr>
      </w:pPr>
      <w:r w:rsidRPr="008F74AB">
        <w:t>6.3.</w:t>
      </w:r>
      <w:r>
        <w:rPr>
          <w:rFonts w:eastAsiaTheme="minorEastAsia"/>
          <w:color w:val="auto"/>
          <w:lang w:val="en-AU" w:eastAsia="en-AU"/>
        </w:rPr>
        <w:tab/>
      </w:r>
      <w:r>
        <w:t>MODEL COURSES</w:t>
      </w:r>
      <w:r>
        <w:tab/>
      </w:r>
      <w:r>
        <w:fldChar w:fldCharType="begin"/>
      </w:r>
      <w:r>
        <w:instrText xml:space="preserve"> PAGEREF _Toc31656815 \h </w:instrText>
      </w:r>
      <w:r>
        <w:fldChar w:fldCharType="separate"/>
      </w:r>
      <w:r>
        <w:t>9</w:t>
      </w:r>
      <w:r>
        <w:fldChar w:fldCharType="end"/>
      </w:r>
    </w:p>
    <w:p w14:paraId="24A56DBB" w14:textId="70C8CBB3" w:rsidR="00A5309E" w:rsidRDefault="00A5309E">
      <w:pPr>
        <w:pStyle w:val="TOC3"/>
        <w:tabs>
          <w:tab w:val="left" w:pos="1134"/>
          <w:tab w:val="right" w:leader="dot" w:pos="10195"/>
        </w:tabs>
        <w:rPr>
          <w:rFonts w:eastAsiaTheme="minorEastAsia"/>
          <w:noProof/>
          <w:sz w:val="22"/>
          <w:lang w:val="en-AU" w:eastAsia="en-AU"/>
        </w:rPr>
      </w:pPr>
      <w:r w:rsidRPr="008F74AB">
        <w:rPr>
          <w:noProof/>
        </w:rPr>
        <w:t>6.3.1.</w:t>
      </w:r>
      <w:r>
        <w:rPr>
          <w:rFonts w:eastAsiaTheme="minorEastAsia"/>
          <w:noProof/>
          <w:sz w:val="22"/>
          <w:lang w:val="en-AU" w:eastAsia="en-AU"/>
        </w:rPr>
        <w:tab/>
      </w:r>
      <w:r>
        <w:rPr>
          <w:noProof/>
        </w:rPr>
        <w:t>V103/1 - VTS OPERATOR MODEL COURSE</w:t>
      </w:r>
      <w:r>
        <w:rPr>
          <w:noProof/>
        </w:rPr>
        <w:tab/>
      </w:r>
      <w:r>
        <w:rPr>
          <w:noProof/>
        </w:rPr>
        <w:fldChar w:fldCharType="begin"/>
      </w:r>
      <w:r>
        <w:rPr>
          <w:noProof/>
        </w:rPr>
        <w:instrText xml:space="preserve"> PAGEREF _Toc31656816 \h </w:instrText>
      </w:r>
      <w:r>
        <w:rPr>
          <w:noProof/>
        </w:rPr>
      </w:r>
      <w:r>
        <w:rPr>
          <w:noProof/>
        </w:rPr>
        <w:fldChar w:fldCharType="separate"/>
      </w:r>
      <w:r>
        <w:rPr>
          <w:noProof/>
        </w:rPr>
        <w:t>9</w:t>
      </w:r>
      <w:r>
        <w:rPr>
          <w:noProof/>
        </w:rPr>
        <w:fldChar w:fldCharType="end"/>
      </w:r>
    </w:p>
    <w:p w14:paraId="796F6D15" w14:textId="77D57AA7" w:rsidR="00A5309E" w:rsidRDefault="00A5309E">
      <w:pPr>
        <w:pStyle w:val="TOC3"/>
        <w:tabs>
          <w:tab w:val="left" w:pos="1134"/>
          <w:tab w:val="right" w:leader="dot" w:pos="10195"/>
        </w:tabs>
        <w:rPr>
          <w:rFonts w:eastAsiaTheme="minorEastAsia"/>
          <w:noProof/>
          <w:sz w:val="22"/>
          <w:lang w:val="en-AU" w:eastAsia="en-AU"/>
        </w:rPr>
      </w:pPr>
      <w:r w:rsidRPr="008F74AB">
        <w:rPr>
          <w:noProof/>
        </w:rPr>
        <w:t>6.3.2.</w:t>
      </w:r>
      <w:r>
        <w:rPr>
          <w:rFonts w:eastAsiaTheme="minorEastAsia"/>
          <w:noProof/>
          <w:sz w:val="22"/>
          <w:lang w:val="en-AU" w:eastAsia="en-AU"/>
        </w:rPr>
        <w:tab/>
      </w:r>
      <w:r>
        <w:rPr>
          <w:noProof/>
        </w:rPr>
        <w:t>V103/2 - VTS SUPERVISOR (MODEL COURSE)</w:t>
      </w:r>
      <w:r>
        <w:rPr>
          <w:noProof/>
        </w:rPr>
        <w:tab/>
      </w:r>
      <w:r>
        <w:rPr>
          <w:noProof/>
        </w:rPr>
        <w:fldChar w:fldCharType="begin"/>
      </w:r>
      <w:r>
        <w:rPr>
          <w:noProof/>
        </w:rPr>
        <w:instrText xml:space="preserve"> PAGEREF _Toc31656817 \h </w:instrText>
      </w:r>
      <w:r>
        <w:rPr>
          <w:noProof/>
        </w:rPr>
      </w:r>
      <w:r>
        <w:rPr>
          <w:noProof/>
        </w:rPr>
        <w:fldChar w:fldCharType="separate"/>
      </w:r>
      <w:r>
        <w:rPr>
          <w:noProof/>
        </w:rPr>
        <w:t>10</w:t>
      </w:r>
      <w:r>
        <w:rPr>
          <w:noProof/>
        </w:rPr>
        <w:fldChar w:fldCharType="end"/>
      </w:r>
    </w:p>
    <w:p w14:paraId="42B8A9C7" w14:textId="5FBAF2C5" w:rsidR="00A5309E" w:rsidRDefault="00A5309E">
      <w:pPr>
        <w:pStyle w:val="TOC3"/>
        <w:tabs>
          <w:tab w:val="left" w:pos="1134"/>
          <w:tab w:val="right" w:leader="dot" w:pos="10195"/>
        </w:tabs>
        <w:rPr>
          <w:rFonts w:eastAsiaTheme="minorEastAsia"/>
          <w:noProof/>
          <w:sz w:val="22"/>
          <w:lang w:val="en-AU" w:eastAsia="en-AU"/>
        </w:rPr>
      </w:pPr>
      <w:r w:rsidRPr="008F74AB">
        <w:rPr>
          <w:noProof/>
        </w:rPr>
        <w:t>6.3.3.</w:t>
      </w:r>
      <w:r>
        <w:rPr>
          <w:rFonts w:eastAsiaTheme="minorEastAsia"/>
          <w:noProof/>
          <w:sz w:val="22"/>
          <w:lang w:val="en-AU" w:eastAsia="en-AU"/>
        </w:rPr>
        <w:tab/>
      </w:r>
      <w:r>
        <w:rPr>
          <w:noProof/>
        </w:rPr>
        <w:t>ON-THE-JOB (V103/3 MODEL COURSE)</w:t>
      </w:r>
      <w:r>
        <w:rPr>
          <w:noProof/>
        </w:rPr>
        <w:tab/>
      </w:r>
      <w:r>
        <w:rPr>
          <w:noProof/>
        </w:rPr>
        <w:fldChar w:fldCharType="begin"/>
      </w:r>
      <w:r>
        <w:rPr>
          <w:noProof/>
        </w:rPr>
        <w:instrText xml:space="preserve"> PAGEREF _Toc31656818 \h </w:instrText>
      </w:r>
      <w:r>
        <w:rPr>
          <w:noProof/>
        </w:rPr>
      </w:r>
      <w:r>
        <w:rPr>
          <w:noProof/>
        </w:rPr>
        <w:fldChar w:fldCharType="separate"/>
      </w:r>
      <w:r>
        <w:rPr>
          <w:noProof/>
        </w:rPr>
        <w:t>10</w:t>
      </w:r>
      <w:r>
        <w:rPr>
          <w:noProof/>
        </w:rPr>
        <w:fldChar w:fldCharType="end"/>
      </w:r>
    </w:p>
    <w:p w14:paraId="4156078B" w14:textId="18666E32" w:rsidR="00A5309E" w:rsidRDefault="00A5309E">
      <w:pPr>
        <w:pStyle w:val="TOC3"/>
        <w:tabs>
          <w:tab w:val="left" w:pos="1134"/>
          <w:tab w:val="right" w:leader="dot" w:pos="10195"/>
        </w:tabs>
        <w:rPr>
          <w:rFonts w:eastAsiaTheme="minorEastAsia"/>
          <w:noProof/>
          <w:sz w:val="22"/>
          <w:lang w:val="en-AU" w:eastAsia="en-AU"/>
        </w:rPr>
      </w:pPr>
      <w:r w:rsidRPr="008F74AB">
        <w:rPr>
          <w:noProof/>
        </w:rPr>
        <w:t>6.3.4.</w:t>
      </w:r>
      <w:r>
        <w:rPr>
          <w:rFonts w:eastAsiaTheme="minorEastAsia"/>
          <w:noProof/>
          <w:sz w:val="22"/>
          <w:lang w:val="en-AU" w:eastAsia="en-AU"/>
        </w:rPr>
        <w:tab/>
      </w:r>
      <w:r>
        <w:rPr>
          <w:noProof/>
        </w:rPr>
        <w:t>V103/4 - OJT INSTRUCTOR</w:t>
      </w:r>
      <w:r>
        <w:rPr>
          <w:noProof/>
        </w:rPr>
        <w:tab/>
      </w:r>
      <w:r>
        <w:rPr>
          <w:noProof/>
        </w:rPr>
        <w:fldChar w:fldCharType="begin"/>
      </w:r>
      <w:r>
        <w:rPr>
          <w:noProof/>
        </w:rPr>
        <w:instrText xml:space="preserve"> PAGEREF _Toc31656819 \h </w:instrText>
      </w:r>
      <w:r>
        <w:rPr>
          <w:noProof/>
        </w:rPr>
      </w:r>
      <w:r>
        <w:rPr>
          <w:noProof/>
        </w:rPr>
        <w:fldChar w:fldCharType="separate"/>
      </w:r>
      <w:r>
        <w:rPr>
          <w:noProof/>
        </w:rPr>
        <w:t>10</w:t>
      </w:r>
      <w:r>
        <w:rPr>
          <w:noProof/>
        </w:rPr>
        <w:fldChar w:fldCharType="end"/>
      </w:r>
    </w:p>
    <w:p w14:paraId="1C6C2794" w14:textId="5CAD6905" w:rsidR="00A5309E" w:rsidRDefault="00A5309E">
      <w:pPr>
        <w:pStyle w:val="TOC3"/>
        <w:tabs>
          <w:tab w:val="left" w:pos="1134"/>
          <w:tab w:val="right" w:leader="dot" w:pos="10195"/>
        </w:tabs>
        <w:rPr>
          <w:rFonts w:eastAsiaTheme="minorEastAsia"/>
          <w:noProof/>
          <w:sz w:val="22"/>
          <w:lang w:val="en-AU" w:eastAsia="en-AU"/>
        </w:rPr>
      </w:pPr>
      <w:r w:rsidRPr="008F74AB">
        <w:rPr>
          <w:noProof/>
        </w:rPr>
        <w:t>6.3.5.</w:t>
      </w:r>
      <w:r>
        <w:rPr>
          <w:rFonts w:eastAsiaTheme="minorEastAsia"/>
          <w:noProof/>
          <w:sz w:val="22"/>
          <w:lang w:val="en-AU" w:eastAsia="en-AU"/>
        </w:rPr>
        <w:tab/>
      </w:r>
      <w:r>
        <w:rPr>
          <w:noProof/>
        </w:rPr>
        <w:t>V103/5 - REVALIDATION OF VTS QUALIFICATIONS</w:t>
      </w:r>
      <w:r>
        <w:rPr>
          <w:noProof/>
        </w:rPr>
        <w:tab/>
      </w:r>
      <w:r>
        <w:rPr>
          <w:noProof/>
        </w:rPr>
        <w:fldChar w:fldCharType="begin"/>
      </w:r>
      <w:r>
        <w:rPr>
          <w:noProof/>
        </w:rPr>
        <w:instrText xml:space="preserve"> PAGEREF _Toc31656820 \h </w:instrText>
      </w:r>
      <w:r>
        <w:rPr>
          <w:noProof/>
        </w:rPr>
      </w:r>
      <w:r>
        <w:rPr>
          <w:noProof/>
        </w:rPr>
        <w:fldChar w:fldCharType="separate"/>
      </w:r>
      <w:r>
        <w:rPr>
          <w:noProof/>
        </w:rPr>
        <w:t>11</w:t>
      </w:r>
      <w:r>
        <w:rPr>
          <w:noProof/>
        </w:rPr>
        <w:fldChar w:fldCharType="end"/>
      </w:r>
    </w:p>
    <w:p w14:paraId="7C372890" w14:textId="09E4205D" w:rsidR="00A5309E" w:rsidRDefault="00A5309E">
      <w:pPr>
        <w:pStyle w:val="TOC2"/>
        <w:rPr>
          <w:rFonts w:eastAsiaTheme="minorEastAsia"/>
          <w:color w:val="auto"/>
          <w:lang w:val="en-AU" w:eastAsia="en-AU"/>
        </w:rPr>
      </w:pPr>
      <w:r w:rsidRPr="008F74AB">
        <w:t>6.4.</w:t>
      </w:r>
      <w:r>
        <w:rPr>
          <w:rFonts w:eastAsiaTheme="minorEastAsia"/>
          <w:color w:val="auto"/>
          <w:lang w:val="en-AU" w:eastAsia="en-AU"/>
        </w:rPr>
        <w:tab/>
      </w:r>
      <w:r>
        <w:t>ACCREDIATION OF VTS MODEL COURSES</w:t>
      </w:r>
      <w:r>
        <w:tab/>
      </w:r>
      <w:r>
        <w:fldChar w:fldCharType="begin"/>
      </w:r>
      <w:r>
        <w:instrText xml:space="preserve"> PAGEREF _Toc31656821 \h </w:instrText>
      </w:r>
      <w:r>
        <w:fldChar w:fldCharType="separate"/>
      </w:r>
      <w:r>
        <w:t>11</w:t>
      </w:r>
      <w:r>
        <w:fldChar w:fldCharType="end"/>
      </w:r>
    </w:p>
    <w:p w14:paraId="6B1C074F" w14:textId="43FBF655" w:rsidR="00A5309E" w:rsidRDefault="00A5309E">
      <w:pPr>
        <w:pStyle w:val="TOC2"/>
        <w:rPr>
          <w:rFonts w:eastAsiaTheme="minorEastAsia"/>
          <w:color w:val="auto"/>
          <w:lang w:val="en-AU" w:eastAsia="en-AU"/>
        </w:rPr>
      </w:pPr>
      <w:r w:rsidRPr="008F74AB">
        <w:t>6.5.</w:t>
      </w:r>
      <w:r>
        <w:rPr>
          <w:rFonts w:eastAsiaTheme="minorEastAsia"/>
          <w:color w:val="auto"/>
          <w:lang w:val="en-AU" w:eastAsia="en-AU"/>
        </w:rPr>
        <w:tab/>
      </w:r>
      <w:r>
        <w:t>USE OF SIMULATORS</w:t>
      </w:r>
      <w:r>
        <w:tab/>
      </w:r>
      <w:r>
        <w:fldChar w:fldCharType="begin"/>
      </w:r>
      <w:r>
        <w:instrText xml:space="preserve"> PAGEREF _Toc31656822 \h </w:instrText>
      </w:r>
      <w:r>
        <w:fldChar w:fldCharType="separate"/>
      </w:r>
      <w:r>
        <w:t>11</w:t>
      </w:r>
      <w:r>
        <w:fldChar w:fldCharType="end"/>
      </w:r>
    </w:p>
    <w:p w14:paraId="2D514A3A" w14:textId="6AE1F467" w:rsidR="00A5309E" w:rsidRDefault="00A5309E">
      <w:pPr>
        <w:pStyle w:val="TOC1"/>
        <w:rPr>
          <w:rFonts w:eastAsiaTheme="minorEastAsia"/>
          <w:b w:val="0"/>
          <w:color w:val="auto"/>
          <w:lang w:val="en-AU" w:eastAsia="en-AU"/>
        </w:rPr>
      </w:pPr>
      <w:r w:rsidRPr="008F74AB">
        <w:t>7.</w:t>
      </w:r>
      <w:r>
        <w:rPr>
          <w:rFonts w:eastAsiaTheme="minorEastAsia"/>
          <w:b w:val="0"/>
          <w:color w:val="auto"/>
          <w:lang w:val="en-AU" w:eastAsia="en-AU"/>
        </w:rPr>
        <w:tab/>
      </w:r>
      <w:r>
        <w:t>QUALIFICATIONS for INSTRUCTORS AND ASSESSORS</w:t>
      </w:r>
      <w:r>
        <w:tab/>
      </w:r>
      <w:r>
        <w:fldChar w:fldCharType="begin"/>
      </w:r>
      <w:r>
        <w:instrText xml:space="preserve"> PAGEREF _Toc31656823 \h </w:instrText>
      </w:r>
      <w:r>
        <w:fldChar w:fldCharType="separate"/>
      </w:r>
      <w:r>
        <w:t>11</w:t>
      </w:r>
      <w:r>
        <w:fldChar w:fldCharType="end"/>
      </w:r>
    </w:p>
    <w:p w14:paraId="22995589" w14:textId="2617520B" w:rsidR="00A5309E" w:rsidRDefault="00A5309E">
      <w:pPr>
        <w:pStyle w:val="TOC2"/>
        <w:rPr>
          <w:rFonts w:eastAsiaTheme="minorEastAsia"/>
          <w:color w:val="auto"/>
          <w:lang w:val="en-AU" w:eastAsia="en-AU"/>
        </w:rPr>
      </w:pPr>
      <w:r w:rsidRPr="008F74AB">
        <w:t>7.1.</w:t>
      </w:r>
      <w:r>
        <w:rPr>
          <w:rFonts w:eastAsiaTheme="minorEastAsia"/>
          <w:color w:val="auto"/>
          <w:lang w:val="en-AU" w:eastAsia="en-AU"/>
        </w:rPr>
        <w:tab/>
      </w:r>
      <w:r>
        <w:t>INSTRUCTORS</w:t>
      </w:r>
      <w:r>
        <w:tab/>
      </w:r>
      <w:r>
        <w:fldChar w:fldCharType="begin"/>
      </w:r>
      <w:r>
        <w:instrText xml:space="preserve"> PAGEREF _Toc31656824 \h </w:instrText>
      </w:r>
      <w:r>
        <w:fldChar w:fldCharType="separate"/>
      </w:r>
      <w:r>
        <w:t>12</w:t>
      </w:r>
      <w:r>
        <w:fldChar w:fldCharType="end"/>
      </w:r>
    </w:p>
    <w:p w14:paraId="6F7320AA" w14:textId="63C683E5" w:rsidR="00A5309E" w:rsidRDefault="00A5309E">
      <w:pPr>
        <w:pStyle w:val="TOC2"/>
        <w:rPr>
          <w:rFonts w:eastAsiaTheme="minorEastAsia"/>
          <w:color w:val="auto"/>
          <w:lang w:val="en-AU" w:eastAsia="en-AU"/>
        </w:rPr>
      </w:pPr>
      <w:r w:rsidRPr="008F74AB">
        <w:t>7.2.</w:t>
      </w:r>
      <w:r>
        <w:rPr>
          <w:rFonts w:eastAsiaTheme="minorEastAsia"/>
          <w:color w:val="auto"/>
          <w:lang w:val="en-AU" w:eastAsia="en-AU"/>
        </w:rPr>
        <w:tab/>
      </w:r>
      <w:r>
        <w:t>ASSESSORS</w:t>
      </w:r>
      <w:r>
        <w:tab/>
      </w:r>
      <w:r>
        <w:fldChar w:fldCharType="begin"/>
      </w:r>
      <w:r>
        <w:instrText xml:space="preserve"> PAGEREF _Toc31656825 \h </w:instrText>
      </w:r>
      <w:r>
        <w:fldChar w:fldCharType="separate"/>
      </w:r>
      <w:r>
        <w:t>12</w:t>
      </w:r>
      <w:r>
        <w:fldChar w:fldCharType="end"/>
      </w:r>
    </w:p>
    <w:p w14:paraId="2EB906EE" w14:textId="0E047820" w:rsidR="00A5309E" w:rsidRDefault="00A5309E">
      <w:pPr>
        <w:pStyle w:val="TOC1"/>
        <w:rPr>
          <w:rFonts w:eastAsiaTheme="minorEastAsia"/>
          <w:b w:val="0"/>
          <w:color w:val="auto"/>
          <w:lang w:val="en-AU" w:eastAsia="en-AU"/>
        </w:rPr>
      </w:pPr>
      <w:r w:rsidRPr="008F74AB">
        <w:t>8.</w:t>
      </w:r>
      <w:r>
        <w:rPr>
          <w:rFonts w:eastAsiaTheme="minorEastAsia"/>
          <w:b w:val="0"/>
          <w:color w:val="auto"/>
          <w:lang w:val="en-AU" w:eastAsia="en-AU"/>
        </w:rPr>
        <w:tab/>
      </w:r>
      <w:r>
        <w:t>QUALIFICATION AND CERTIFICATION</w:t>
      </w:r>
      <w:r>
        <w:tab/>
      </w:r>
      <w:r>
        <w:fldChar w:fldCharType="begin"/>
      </w:r>
      <w:r>
        <w:instrText xml:space="preserve"> PAGEREF _Toc31656826 \h </w:instrText>
      </w:r>
      <w:r>
        <w:fldChar w:fldCharType="separate"/>
      </w:r>
      <w:r>
        <w:t>12</w:t>
      </w:r>
      <w:r>
        <w:fldChar w:fldCharType="end"/>
      </w:r>
    </w:p>
    <w:p w14:paraId="0B4BA4F7" w14:textId="017EC404" w:rsidR="00A5309E" w:rsidRDefault="00A5309E">
      <w:pPr>
        <w:pStyle w:val="TOC2"/>
        <w:rPr>
          <w:rFonts w:eastAsiaTheme="minorEastAsia"/>
          <w:color w:val="auto"/>
          <w:lang w:val="en-AU" w:eastAsia="en-AU"/>
        </w:rPr>
      </w:pPr>
      <w:r w:rsidRPr="008F74AB">
        <w:t>8.1.</w:t>
      </w:r>
      <w:r>
        <w:rPr>
          <w:rFonts w:eastAsiaTheme="minorEastAsia"/>
          <w:color w:val="auto"/>
          <w:lang w:val="en-AU" w:eastAsia="en-AU"/>
        </w:rPr>
        <w:tab/>
      </w:r>
      <w:r>
        <w:t>QUALIFICATION</w:t>
      </w:r>
      <w:r>
        <w:tab/>
      </w:r>
      <w:r>
        <w:fldChar w:fldCharType="begin"/>
      </w:r>
      <w:r>
        <w:instrText xml:space="preserve"> PAGEREF _Toc31656827 \h </w:instrText>
      </w:r>
      <w:r>
        <w:fldChar w:fldCharType="separate"/>
      </w:r>
      <w:r>
        <w:t>12</w:t>
      </w:r>
      <w:r>
        <w:fldChar w:fldCharType="end"/>
      </w:r>
    </w:p>
    <w:p w14:paraId="70045CA9" w14:textId="310E0CE5" w:rsidR="00A5309E" w:rsidRDefault="00A5309E">
      <w:pPr>
        <w:pStyle w:val="TOC2"/>
        <w:rPr>
          <w:rFonts w:eastAsiaTheme="minorEastAsia"/>
          <w:color w:val="auto"/>
          <w:lang w:val="en-AU" w:eastAsia="en-AU"/>
        </w:rPr>
      </w:pPr>
      <w:r w:rsidRPr="008F74AB">
        <w:t>8.2.</w:t>
      </w:r>
      <w:r>
        <w:rPr>
          <w:rFonts w:eastAsiaTheme="minorEastAsia"/>
          <w:color w:val="auto"/>
          <w:lang w:val="en-AU" w:eastAsia="en-AU"/>
        </w:rPr>
        <w:tab/>
      </w:r>
      <w:r>
        <w:t>CERTIFICATION</w:t>
      </w:r>
      <w:r>
        <w:tab/>
      </w:r>
      <w:r>
        <w:fldChar w:fldCharType="begin"/>
      </w:r>
      <w:r>
        <w:instrText xml:space="preserve"> PAGEREF _Toc31656828 \h </w:instrText>
      </w:r>
      <w:r>
        <w:fldChar w:fldCharType="separate"/>
      </w:r>
      <w:r>
        <w:t>13</w:t>
      </w:r>
      <w:r>
        <w:fldChar w:fldCharType="end"/>
      </w:r>
    </w:p>
    <w:p w14:paraId="7263C3CA" w14:textId="26132C34" w:rsidR="00A5309E" w:rsidRDefault="00A5309E">
      <w:pPr>
        <w:pStyle w:val="TOC2"/>
        <w:rPr>
          <w:rFonts w:eastAsiaTheme="minorEastAsia"/>
          <w:color w:val="auto"/>
          <w:lang w:val="en-AU" w:eastAsia="en-AU"/>
        </w:rPr>
      </w:pPr>
      <w:r w:rsidRPr="008F74AB">
        <w:t>8.3.</w:t>
      </w:r>
      <w:r>
        <w:rPr>
          <w:rFonts w:eastAsiaTheme="minorEastAsia"/>
          <w:color w:val="auto"/>
          <w:lang w:val="en-AU" w:eastAsia="en-AU"/>
        </w:rPr>
        <w:tab/>
      </w:r>
      <w:r>
        <w:t>VTS COURSE CERTIFICATE</w:t>
      </w:r>
      <w:r>
        <w:tab/>
      </w:r>
      <w:r>
        <w:fldChar w:fldCharType="begin"/>
      </w:r>
      <w:r>
        <w:instrText xml:space="preserve"> PAGEREF _Toc31656829 \h </w:instrText>
      </w:r>
      <w:r>
        <w:fldChar w:fldCharType="separate"/>
      </w:r>
      <w:r>
        <w:t>13</w:t>
      </w:r>
      <w:r>
        <w:fldChar w:fldCharType="end"/>
      </w:r>
    </w:p>
    <w:p w14:paraId="785B1B15" w14:textId="2AD9284F" w:rsidR="00A5309E" w:rsidRDefault="00A5309E">
      <w:pPr>
        <w:pStyle w:val="TOC2"/>
        <w:rPr>
          <w:rFonts w:eastAsiaTheme="minorEastAsia"/>
          <w:color w:val="auto"/>
          <w:lang w:val="en-AU" w:eastAsia="en-AU"/>
        </w:rPr>
      </w:pPr>
      <w:r w:rsidRPr="008F74AB">
        <w:t>8.4.</w:t>
      </w:r>
      <w:r>
        <w:rPr>
          <w:rFonts w:eastAsiaTheme="minorEastAsia"/>
          <w:color w:val="auto"/>
          <w:lang w:val="en-AU" w:eastAsia="en-AU"/>
        </w:rPr>
        <w:tab/>
      </w:r>
      <w:r>
        <w:t>RECOGNITION OF CERTIFICATES</w:t>
      </w:r>
      <w:r>
        <w:tab/>
      </w:r>
      <w:r>
        <w:fldChar w:fldCharType="begin"/>
      </w:r>
      <w:r>
        <w:instrText xml:space="preserve"> PAGEREF _Toc31656830 \h </w:instrText>
      </w:r>
      <w:r>
        <w:fldChar w:fldCharType="separate"/>
      </w:r>
      <w:r>
        <w:t>13</w:t>
      </w:r>
      <w:r>
        <w:fldChar w:fldCharType="end"/>
      </w:r>
    </w:p>
    <w:p w14:paraId="5A2AFAD3" w14:textId="5CFC7636" w:rsidR="00A5309E" w:rsidRDefault="00A5309E">
      <w:pPr>
        <w:pStyle w:val="TOC2"/>
        <w:rPr>
          <w:rFonts w:eastAsiaTheme="minorEastAsia"/>
          <w:color w:val="auto"/>
          <w:lang w:val="en-AU" w:eastAsia="en-AU"/>
        </w:rPr>
      </w:pPr>
      <w:r w:rsidRPr="008F74AB">
        <w:t>8.5.</w:t>
      </w:r>
      <w:r>
        <w:rPr>
          <w:rFonts w:eastAsiaTheme="minorEastAsia"/>
          <w:color w:val="auto"/>
          <w:lang w:val="en-AU" w:eastAsia="en-AU"/>
        </w:rPr>
        <w:tab/>
      </w:r>
      <w:r>
        <w:t>VALIDITY</w:t>
      </w:r>
      <w:r>
        <w:tab/>
      </w:r>
      <w:r>
        <w:fldChar w:fldCharType="begin"/>
      </w:r>
      <w:r>
        <w:instrText xml:space="preserve"> PAGEREF _Toc31656831 \h </w:instrText>
      </w:r>
      <w:r>
        <w:fldChar w:fldCharType="separate"/>
      </w:r>
      <w:r>
        <w:t>13</w:t>
      </w:r>
      <w:r>
        <w:fldChar w:fldCharType="end"/>
      </w:r>
    </w:p>
    <w:p w14:paraId="3DE556C8" w14:textId="048A02B5" w:rsidR="00A5309E" w:rsidRDefault="00A5309E">
      <w:pPr>
        <w:pStyle w:val="TOC2"/>
        <w:rPr>
          <w:rFonts w:eastAsiaTheme="minorEastAsia"/>
          <w:color w:val="auto"/>
          <w:lang w:val="en-AU" w:eastAsia="en-AU"/>
        </w:rPr>
      </w:pPr>
      <w:r w:rsidRPr="008F74AB">
        <w:t>8.6.</w:t>
      </w:r>
      <w:r>
        <w:rPr>
          <w:rFonts w:eastAsiaTheme="minorEastAsia"/>
          <w:color w:val="auto"/>
          <w:lang w:val="en-AU" w:eastAsia="en-AU"/>
        </w:rPr>
        <w:tab/>
      </w:r>
      <w:r>
        <w:t>MAINTAINING TRAINING RECORDS</w:t>
      </w:r>
      <w:r>
        <w:tab/>
      </w:r>
      <w:r>
        <w:fldChar w:fldCharType="begin"/>
      </w:r>
      <w:r>
        <w:instrText xml:space="preserve"> PAGEREF _Toc31656832 \h </w:instrText>
      </w:r>
      <w:r>
        <w:fldChar w:fldCharType="separate"/>
      </w:r>
      <w:r>
        <w:t>13</w:t>
      </w:r>
      <w:r>
        <w:fldChar w:fldCharType="end"/>
      </w:r>
    </w:p>
    <w:p w14:paraId="223F003D" w14:textId="0550E123" w:rsidR="00A5309E" w:rsidRDefault="00A5309E">
      <w:pPr>
        <w:pStyle w:val="TOC1"/>
        <w:rPr>
          <w:rFonts w:eastAsiaTheme="minorEastAsia"/>
          <w:b w:val="0"/>
          <w:color w:val="auto"/>
          <w:lang w:val="en-AU" w:eastAsia="en-AU"/>
        </w:rPr>
      </w:pPr>
      <w:r w:rsidRPr="008F74AB">
        <w:lastRenderedPageBreak/>
        <w:t>9.</w:t>
      </w:r>
      <w:r>
        <w:rPr>
          <w:rFonts w:eastAsiaTheme="minorEastAsia"/>
          <w:b w:val="0"/>
          <w:color w:val="auto"/>
          <w:lang w:val="en-AU" w:eastAsia="en-AU"/>
        </w:rPr>
        <w:tab/>
      </w:r>
      <w:r>
        <w:t>MAINTAINING THE QUALFICATIONS</w:t>
      </w:r>
      <w:r>
        <w:tab/>
      </w:r>
      <w:r>
        <w:fldChar w:fldCharType="begin"/>
      </w:r>
      <w:r>
        <w:instrText xml:space="preserve"> PAGEREF _Toc31656833 \h </w:instrText>
      </w:r>
      <w:r>
        <w:fldChar w:fldCharType="separate"/>
      </w:r>
      <w:r>
        <w:t>14</w:t>
      </w:r>
      <w:r>
        <w:fldChar w:fldCharType="end"/>
      </w:r>
    </w:p>
    <w:p w14:paraId="65F8E5DF" w14:textId="411BB953" w:rsidR="00A5309E" w:rsidRDefault="00A5309E">
      <w:pPr>
        <w:pStyle w:val="TOC2"/>
        <w:rPr>
          <w:rFonts w:eastAsiaTheme="minorEastAsia"/>
          <w:color w:val="auto"/>
          <w:lang w:val="en-AU" w:eastAsia="en-AU"/>
        </w:rPr>
      </w:pPr>
      <w:r w:rsidRPr="008F74AB">
        <w:t>9.1.</w:t>
      </w:r>
      <w:r>
        <w:rPr>
          <w:rFonts w:eastAsiaTheme="minorEastAsia"/>
          <w:color w:val="auto"/>
          <w:lang w:val="en-AU" w:eastAsia="en-AU"/>
        </w:rPr>
        <w:tab/>
      </w:r>
      <w:r>
        <w:t>OVERVIEW</w:t>
      </w:r>
      <w:r>
        <w:tab/>
      </w:r>
      <w:r>
        <w:fldChar w:fldCharType="begin"/>
      </w:r>
      <w:r>
        <w:instrText xml:space="preserve"> PAGEREF _Toc31656834 \h </w:instrText>
      </w:r>
      <w:r>
        <w:fldChar w:fldCharType="separate"/>
      </w:r>
      <w:r>
        <w:t>14</w:t>
      </w:r>
      <w:r>
        <w:fldChar w:fldCharType="end"/>
      </w:r>
    </w:p>
    <w:p w14:paraId="18978151" w14:textId="18EB551B" w:rsidR="00A5309E" w:rsidRDefault="00A5309E">
      <w:pPr>
        <w:pStyle w:val="TOC2"/>
        <w:rPr>
          <w:rFonts w:eastAsiaTheme="minorEastAsia"/>
          <w:color w:val="auto"/>
          <w:lang w:val="en-AU" w:eastAsia="en-AU"/>
        </w:rPr>
      </w:pPr>
      <w:r w:rsidRPr="008F74AB">
        <w:t>9.2.</w:t>
      </w:r>
      <w:r>
        <w:rPr>
          <w:rFonts w:eastAsiaTheme="minorEastAsia"/>
          <w:color w:val="auto"/>
          <w:lang w:val="en-AU" w:eastAsia="en-AU"/>
        </w:rPr>
        <w:tab/>
      </w:r>
      <w:r>
        <w:t>PERIODIC PERFORMANCE ASSESSMENT</w:t>
      </w:r>
      <w:r>
        <w:tab/>
      </w:r>
      <w:r>
        <w:fldChar w:fldCharType="begin"/>
      </w:r>
      <w:r>
        <w:instrText xml:space="preserve"> PAGEREF _Toc31656835 \h </w:instrText>
      </w:r>
      <w:r>
        <w:fldChar w:fldCharType="separate"/>
      </w:r>
      <w:r>
        <w:t>15</w:t>
      </w:r>
      <w:r>
        <w:fldChar w:fldCharType="end"/>
      </w:r>
    </w:p>
    <w:p w14:paraId="0748CA16" w14:textId="6A29EE1F" w:rsidR="00A5309E" w:rsidRDefault="00A5309E">
      <w:pPr>
        <w:pStyle w:val="TOC2"/>
        <w:rPr>
          <w:rFonts w:eastAsiaTheme="minorEastAsia"/>
          <w:color w:val="auto"/>
          <w:lang w:val="en-AU" w:eastAsia="en-AU"/>
        </w:rPr>
      </w:pPr>
      <w:r w:rsidRPr="008F74AB">
        <w:t>9.3.</w:t>
      </w:r>
      <w:r>
        <w:rPr>
          <w:rFonts w:eastAsiaTheme="minorEastAsia"/>
          <w:color w:val="auto"/>
          <w:lang w:val="en-AU" w:eastAsia="en-AU"/>
        </w:rPr>
        <w:tab/>
      </w:r>
      <w:r>
        <w:t>ONGOING REFRESHER TRAINING</w:t>
      </w:r>
      <w:r>
        <w:tab/>
      </w:r>
      <w:r>
        <w:fldChar w:fldCharType="begin"/>
      </w:r>
      <w:r>
        <w:instrText xml:space="preserve"> PAGEREF _Toc31656836 \h </w:instrText>
      </w:r>
      <w:r>
        <w:fldChar w:fldCharType="separate"/>
      </w:r>
      <w:r>
        <w:t>15</w:t>
      </w:r>
      <w:r>
        <w:fldChar w:fldCharType="end"/>
      </w:r>
    </w:p>
    <w:p w14:paraId="0E7D5050" w14:textId="4A0DD1F1" w:rsidR="00A5309E" w:rsidRDefault="00A5309E">
      <w:pPr>
        <w:pStyle w:val="TOC3"/>
        <w:tabs>
          <w:tab w:val="left" w:pos="1134"/>
          <w:tab w:val="right" w:leader="dot" w:pos="10195"/>
        </w:tabs>
        <w:rPr>
          <w:rFonts w:eastAsiaTheme="minorEastAsia"/>
          <w:noProof/>
          <w:sz w:val="22"/>
          <w:lang w:val="en-AU" w:eastAsia="en-AU"/>
        </w:rPr>
      </w:pPr>
      <w:r w:rsidRPr="008F74AB">
        <w:rPr>
          <w:noProof/>
        </w:rPr>
        <w:t>9.3.1.</w:t>
      </w:r>
      <w:r>
        <w:rPr>
          <w:rFonts w:eastAsiaTheme="minorEastAsia"/>
          <w:noProof/>
          <w:sz w:val="22"/>
          <w:lang w:val="en-AU" w:eastAsia="en-AU"/>
        </w:rPr>
        <w:tab/>
      </w:r>
      <w:r>
        <w:rPr>
          <w:noProof/>
        </w:rPr>
        <w:t>ADAPTATION TRAINING</w:t>
      </w:r>
      <w:r>
        <w:rPr>
          <w:noProof/>
        </w:rPr>
        <w:tab/>
      </w:r>
      <w:r>
        <w:rPr>
          <w:noProof/>
        </w:rPr>
        <w:fldChar w:fldCharType="begin"/>
      </w:r>
      <w:r>
        <w:rPr>
          <w:noProof/>
        </w:rPr>
        <w:instrText xml:space="preserve"> PAGEREF _Toc31656837 \h </w:instrText>
      </w:r>
      <w:r>
        <w:rPr>
          <w:noProof/>
        </w:rPr>
      </w:r>
      <w:r>
        <w:rPr>
          <w:noProof/>
        </w:rPr>
        <w:fldChar w:fldCharType="separate"/>
      </w:r>
      <w:r>
        <w:rPr>
          <w:noProof/>
        </w:rPr>
        <w:t>15</w:t>
      </w:r>
      <w:r>
        <w:rPr>
          <w:noProof/>
        </w:rPr>
        <w:fldChar w:fldCharType="end"/>
      </w:r>
    </w:p>
    <w:p w14:paraId="787EC7E1" w14:textId="10FD3A56" w:rsidR="00A5309E" w:rsidRDefault="00A5309E">
      <w:pPr>
        <w:pStyle w:val="TOC3"/>
        <w:tabs>
          <w:tab w:val="left" w:pos="1134"/>
          <w:tab w:val="right" w:leader="dot" w:pos="10195"/>
        </w:tabs>
        <w:rPr>
          <w:rFonts w:eastAsiaTheme="minorEastAsia"/>
          <w:noProof/>
          <w:sz w:val="22"/>
          <w:lang w:val="en-AU" w:eastAsia="en-AU"/>
        </w:rPr>
      </w:pPr>
      <w:r w:rsidRPr="008F74AB">
        <w:rPr>
          <w:noProof/>
        </w:rPr>
        <w:t>9.3.2.</w:t>
      </w:r>
      <w:r>
        <w:rPr>
          <w:rFonts w:eastAsiaTheme="minorEastAsia"/>
          <w:noProof/>
          <w:sz w:val="22"/>
          <w:lang w:val="en-AU" w:eastAsia="en-AU"/>
        </w:rPr>
        <w:tab/>
      </w:r>
      <w:r>
        <w:rPr>
          <w:noProof/>
        </w:rPr>
        <w:t>UPDATE TRAINING</w:t>
      </w:r>
      <w:r>
        <w:rPr>
          <w:noProof/>
        </w:rPr>
        <w:tab/>
      </w:r>
      <w:r>
        <w:rPr>
          <w:noProof/>
        </w:rPr>
        <w:fldChar w:fldCharType="begin"/>
      </w:r>
      <w:r>
        <w:rPr>
          <w:noProof/>
        </w:rPr>
        <w:instrText xml:space="preserve"> PAGEREF _Toc31656838 \h </w:instrText>
      </w:r>
      <w:r>
        <w:rPr>
          <w:noProof/>
        </w:rPr>
      </w:r>
      <w:r>
        <w:rPr>
          <w:noProof/>
        </w:rPr>
        <w:fldChar w:fldCharType="separate"/>
      </w:r>
      <w:r>
        <w:rPr>
          <w:noProof/>
        </w:rPr>
        <w:t>16</w:t>
      </w:r>
      <w:r>
        <w:rPr>
          <w:noProof/>
        </w:rPr>
        <w:fldChar w:fldCharType="end"/>
      </w:r>
    </w:p>
    <w:p w14:paraId="32C6F322" w14:textId="31D09AFD" w:rsidR="00A5309E" w:rsidRDefault="00A5309E">
      <w:pPr>
        <w:pStyle w:val="TOC3"/>
        <w:tabs>
          <w:tab w:val="left" w:pos="1134"/>
          <w:tab w:val="right" w:leader="dot" w:pos="10195"/>
        </w:tabs>
        <w:rPr>
          <w:rFonts w:eastAsiaTheme="minorEastAsia"/>
          <w:noProof/>
          <w:sz w:val="22"/>
          <w:lang w:val="en-AU" w:eastAsia="en-AU"/>
        </w:rPr>
      </w:pPr>
      <w:r w:rsidRPr="008F74AB">
        <w:rPr>
          <w:noProof/>
        </w:rPr>
        <w:t>9.3.3.</w:t>
      </w:r>
      <w:r>
        <w:rPr>
          <w:rFonts w:eastAsiaTheme="minorEastAsia"/>
          <w:noProof/>
          <w:sz w:val="22"/>
          <w:lang w:val="en-AU" w:eastAsia="en-AU"/>
        </w:rPr>
        <w:tab/>
      </w:r>
      <w:r>
        <w:rPr>
          <w:noProof/>
        </w:rPr>
        <w:t>CONTINUAL PROFESSIONAL DEVELOPMENT</w:t>
      </w:r>
      <w:r>
        <w:rPr>
          <w:noProof/>
        </w:rPr>
        <w:tab/>
      </w:r>
      <w:r>
        <w:rPr>
          <w:noProof/>
        </w:rPr>
        <w:fldChar w:fldCharType="begin"/>
      </w:r>
      <w:r>
        <w:rPr>
          <w:noProof/>
        </w:rPr>
        <w:instrText xml:space="preserve"> PAGEREF _Toc31656839 \h </w:instrText>
      </w:r>
      <w:r>
        <w:rPr>
          <w:noProof/>
        </w:rPr>
      </w:r>
      <w:r>
        <w:rPr>
          <w:noProof/>
        </w:rPr>
        <w:fldChar w:fldCharType="separate"/>
      </w:r>
      <w:r>
        <w:rPr>
          <w:noProof/>
        </w:rPr>
        <w:t>16</w:t>
      </w:r>
      <w:r>
        <w:rPr>
          <w:noProof/>
        </w:rPr>
        <w:fldChar w:fldCharType="end"/>
      </w:r>
    </w:p>
    <w:p w14:paraId="156A2483" w14:textId="66C9CFC6" w:rsidR="00A5309E" w:rsidRDefault="00A5309E">
      <w:pPr>
        <w:pStyle w:val="TOC2"/>
        <w:rPr>
          <w:rFonts w:eastAsiaTheme="minorEastAsia"/>
          <w:color w:val="auto"/>
          <w:lang w:val="en-AU" w:eastAsia="en-AU"/>
        </w:rPr>
      </w:pPr>
      <w:r w:rsidRPr="008F74AB">
        <w:t>9.4.</w:t>
      </w:r>
      <w:r>
        <w:rPr>
          <w:rFonts w:eastAsiaTheme="minorEastAsia"/>
          <w:color w:val="auto"/>
          <w:lang w:val="en-AU" w:eastAsia="en-AU"/>
        </w:rPr>
        <w:tab/>
      </w:r>
      <w:r>
        <w:t>FORMAL REVALIDATION TRAINING</w:t>
      </w:r>
      <w:r>
        <w:tab/>
      </w:r>
      <w:r>
        <w:fldChar w:fldCharType="begin"/>
      </w:r>
      <w:r>
        <w:instrText xml:space="preserve"> PAGEREF _Toc31656840 \h </w:instrText>
      </w:r>
      <w:r>
        <w:fldChar w:fldCharType="separate"/>
      </w:r>
      <w:r>
        <w:t>16</w:t>
      </w:r>
      <w:r>
        <w:fldChar w:fldCharType="end"/>
      </w:r>
    </w:p>
    <w:p w14:paraId="2407822B" w14:textId="235C8F4D" w:rsidR="00A5309E" w:rsidRDefault="00A5309E">
      <w:pPr>
        <w:pStyle w:val="TOC1"/>
        <w:rPr>
          <w:rFonts w:eastAsiaTheme="minorEastAsia"/>
          <w:b w:val="0"/>
          <w:color w:val="auto"/>
          <w:lang w:val="en-AU" w:eastAsia="en-AU"/>
        </w:rPr>
      </w:pPr>
      <w:r w:rsidRPr="008F74AB">
        <w:t>10.</w:t>
      </w:r>
      <w:r>
        <w:rPr>
          <w:rFonts w:eastAsiaTheme="minorEastAsia"/>
          <w:b w:val="0"/>
          <w:color w:val="auto"/>
          <w:lang w:val="en-AU" w:eastAsia="en-AU"/>
        </w:rPr>
        <w:tab/>
      </w:r>
      <w:r>
        <w:t>VTS CAREER PROGRESSION</w:t>
      </w:r>
      <w:r>
        <w:tab/>
      </w:r>
      <w:r>
        <w:fldChar w:fldCharType="begin"/>
      </w:r>
      <w:r>
        <w:instrText xml:space="preserve"> PAGEREF _Toc31656841 \h </w:instrText>
      </w:r>
      <w:r>
        <w:fldChar w:fldCharType="separate"/>
      </w:r>
      <w:r>
        <w:t>17</w:t>
      </w:r>
      <w:r>
        <w:fldChar w:fldCharType="end"/>
      </w:r>
    </w:p>
    <w:p w14:paraId="4F197786" w14:textId="432982CC" w:rsidR="00A5309E" w:rsidRDefault="00A5309E">
      <w:pPr>
        <w:pStyle w:val="TOC1"/>
        <w:rPr>
          <w:rFonts w:eastAsiaTheme="minorEastAsia"/>
          <w:b w:val="0"/>
          <w:color w:val="auto"/>
          <w:lang w:val="en-AU" w:eastAsia="en-AU"/>
        </w:rPr>
      </w:pPr>
      <w:r w:rsidRPr="008F74AB">
        <w:t>11.</w:t>
      </w:r>
      <w:r>
        <w:rPr>
          <w:rFonts w:eastAsiaTheme="minorEastAsia"/>
          <w:b w:val="0"/>
          <w:color w:val="auto"/>
          <w:lang w:val="en-AU" w:eastAsia="en-AU"/>
        </w:rPr>
        <w:tab/>
      </w:r>
      <w:r w:rsidRPr="008F74AB">
        <w:t>DEFINITIONS</w:t>
      </w:r>
      <w:r>
        <w:tab/>
      </w:r>
      <w:r>
        <w:fldChar w:fldCharType="begin"/>
      </w:r>
      <w:r>
        <w:instrText xml:space="preserve"> PAGEREF _Toc31656842 \h </w:instrText>
      </w:r>
      <w:r>
        <w:fldChar w:fldCharType="separate"/>
      </w:r>
      <w:r>
        <w:t>18</w:t>
      </w:r>
      <w:r>
        <w:fldChar w:fldCharType="end"/>
      </w:r>
    </w:p>
    <w:p w14:paraId="1F0B2999" w14:textId="13DC71BE" w:rsidR="00A5309E" w:rsidRDefault="00A5309E">
      <w:pPr>
        <w:pStyle w:val="TOC1"/>
        <w:rPr>
          <w:rFonts w:eastAsiaTheme="minorEastAsia"/>
          <w:b w:val="0"/>
          <w:color w:val="auto"/>
          <w:lang w:val="en-AU" w:eastAsia="en-AU"/>
        </w:rPr>
      </w:pPr>
      <w:r w:rsidRPr="008F74AB">
        <w:t>12.</w:t>
      </w:r>
      <w:r>
        <w:rPr>
          <w:rFonts w:eastAsiaTheme="minorEastAsia"/>
          <w:b w:val="0"/>
          <w:color w:val="auto"/>
          <w:lang w:val="en-AU" w:eastAsia="en-AU"/>
        </w:rPr>
        <w:tab/>
      </w:r>
      <w:r w:rsidRPr="008F74AB">
        <w:t>ACRONYMS</w:t>
      </w:r>
      <w:r>
        <w:tab/>
      </w:r>
      <w:r>
        <w:fldChar w:fldCharType="begin"/>
      </w:r>
      <w:r>
        <w:instrText xml:space="preserve"> PAGEREF _Toc31656843 \h </w:instrText>
      </w:r>
      <w:r>
        <w:fldChar w:fldCharType="separate"/>
      </w:r>
      <w:r>
        <w:t>18</w:t>
      </w:r>
      <w:r>
        <w:fldChar w:fldCharType="end"/>
      </w:r>
    </w:p>
    <w:p w14:paraId="2CDCD7BA" w14:textId="30143189" w:rsidR="00642025" w:rsidRPr="00F55AD7" w:rsidRDefault="004A4EC4" w:rsidP="0093492E">
      <w:pPr>
        <w:rPr>
          <w:b/>
          <w:color w:val="00558C" w:themeColor="accent1"/>
          <w:sz w:val="22"/>
        </w:rPr>
      </w:pPr>
      <w:r w:rsidRPr="00F55AD7">
        <w:rPr>
          <w:rFonts w:eastAsia="Times New Roman" w:cs="Times New Roman"/>
          <w:b/>
          <w:color w:val="00558C" w:themeColor="accent1"/>
          <w:sz w:val="22"/>
          <w:szCs w:val="20"/>
        </w:rPr>
        <w:fldChar w:fldCharType="end"/>
      </w:r>
    </w:p>
    <w:p w14:paraId="2F4CCDD1" w14:textId="4AD52720" w:rsidR="0078486B" w:rsidRPr="00F55AD7" w:rsidRDefault="002F265A" w:rsidP="00C9558A">
      <w:pPr>
        <w:pStyle w:val="ListofFigures"/>
      </w:pPr>
      <w:r w:rsidRPr="00F55AD7">
        <w:t>List of Tables</w:t>
      </w:r>
      <w:r w:rsidR="00176BB8">
        <w:t xml:space="preserve"> [List of Figures]</w:t>
      </w:r>
    </w:p>
    <w:p w14:paraId="38B0B672" w14:textId="666513CA" w:rsidR="00161325" w:rsidRPr="00F55AD7" w:rsidRDefault="00923B4D" w:rsidP="00923B4D">
      <w:pPr>
        <w:pStyle w:val="BodyText"/>
      </w:pPr>
      <w:r w:rsidRPr="00F55AD7">
        <w:fldChar w:fldCharType="begin"/>
      </w:r>
      <w:r w:rsidRPr="00F55AD7">
        <w:instrText xml:space="preserve"> TOC \t "Table caption" \c </w:instrText>
      </w:r>
      <w:r w:rsidRPr="00F55AD7">
        <w:fldChar w:fldCharType="separate"/>
      </w:r>
      <w:r w:rsidR="00E51362">
        <w:rPr>
          <w:b/>
          <w:bCs/>
          <w:noProof/>
          <w:lang w:val="en-US"/>
        </w:rPr>
        <w:t>No table of figures entries found.</w:t>
      </w:r>
      <w:r w:rsidRPr="00F55AD7">
        <w:fldChar w:fldCharType="end"/>
      </w:r>
    </w:p>
    <w:p w14:paraId="6E54090E" w14:textId="6E4AE54B" w:rsidR="00994D97" w:rsidRPr="00F55AD7" w:rsidRDefault="00994D97" w:rsidP="00C9558A">
      <w:pPr>
        <w:pStyle w:val="ListofFigures"/>
      </w:pPr>
      <w:r w:rsidRPr="00F55AD7">
        <w:t>List of Figures</w:t>
      </w:r>
      <w:r w:rsidR="00176BB8">
        <w:t xml:space="preserve"> [List of Figures]</w:t>
      </w:r>
    </w:p>
    <w:p w14:paraId="028499A9" w14:textId="505C8DC2" w:rsidR="0063344E" w:rsidRDefault="00923B4D">
      <w:pPr>
        <w:pStyle w:val="TableofFigures"/>
        <w:rPr>
          <w:rFonts w:eastAsiaTheme="minorEastAsia"/>
          <w:i w:val="0"/>
          <w:noProof/>
          <w:lang w:val="en-AU" w:eastAsia="en-AU"/>
        </w:rPr>
      </w:pPr>
      <w:r w:rsidRPr="00F55AD7">
        <w:fldChar w:fldCharType="begin"/>
      </w:r>
      <w:r w:rsidRPr="00F55AD7">
        <w:instrText xml:space="preserve"> TOC \t "Figure caption" \c </w:instrText>
      </w:r>
      <w:r w:rsidRPr="00F55AD7">
        <w:fldChar w:fldCharType="separate"/>
      </w:r>
      <w:r w:rsidR="0063344E">
        <w:rPr>
          <w:noProof/>
        </w:rPr>
        <w:t>Figure 1</w:t>
      </w:r>
      <w:r w:rsidR="0063344E">
        <w:rPr>
          <w:rFonts w:eastAsiaTheme="minorEastAsia"/>
          <w:i w:val="0"/>
          <w:noProof/>
          <w:lang w:val="en-AU" w:eastAsia="en-AU"/>
        </w:rPr>
        <w:tab/>
      </w:r>
      <w:r w:rsidR="0063344E" w:rsidRPr="00BF3CE1">
        <w:rPr>
          <w:noProof/>
          <w:u w:color="575756"/>
        </w:rPr>
        <w:t>Process for the</w:t>
      </w:r>
      <w:r w:rsidR="0063344E" w:rsidRPr="00BF3CE1">
        <w:rPr>
          <w:noProof/>
          <w:spacing w:val="-3"/>
          <w:u w:color="575756"/>
        </w:rPr>
        <w:t xml:space="preserve"> </w:t>
      </w:r>
      <w:r w:rsidR="0063344E" w:rsidRPr="00BF3CE1">
        <w:rPr>
          <w:noProof/>
          <w:u w:color="575756"/>
        </w:rPr>
        <w:t>revalidation of VTS qualifications</w:t>
      </w:r>
      <w:r w:rsidR="0063344E">
        <w:rPr>
          <w:noProof/>
        </w:rPr>
        <w:tab/>
      </w:r>
      <w:r w:rsidR="0063344E">
        <w:rPr>
          <w:noProof/>
        </w:rPr>
        <w:fldChar w:fldCharType="begin"/>
      </w:r>
      <w:r w:rsidR="0063344E">
        <w:rPr>
          <w:noProof/>
        </w:rPr>
        <w:instrText xml:space="preserve"> PAGEREF _Toc30690893 \h </w:instrText>
      </w:r>
      <w:r w:rsidR="0063344E">
        <w:rPr>
          <w:noProof/>
        </w:rPr>
      </w:r>
      <w:r w:rsidR="0063344E">
        <w:rPr>
          <w:noProof/>
        </w:rPr>
        <w:fldChar w:fldCharType="separate"/>
      </w:r>
      <w:r w:rsidR="0063344E">
        <w:rPr>
          <w:noProof/>
        </w:rPr>
        <w:t>14</w:t>
      </w:r>
      <w:r w:rsidR="0063344E">
        <w:rPr>
          <w:noProof/>
        </w:rPr>
        <w:fldChar w:fldCharType="end"/>
      </w:r>
    </w:p>
    <w:p w14:paraId="34078864" w14:textId="6082FEE8" w:rsidR="0063344E" w:rsidRDefault="0063344E">
      <w:pPr>
        <w:pStyle w:val="TableofFigures"/>
        <w:rPr>
          <w:rFonts w:eastAsiaTheme="minorEastAsia"/>
          <w:i w:val="0"/>
          <w:noProof/>
          <w:lang w:val="en-AU" w:eastAsia="en-AU"/>
        </w:rPr>
      </w:pPr>
      <w:r>
        <w:rPr>
          <w:noProof/>
        </w:rPr>
        <w:t>Figure 2</w:t>
      </w:r>
      <w:r>
        <w:rPr>
          <w:rFonts w:eastAsiaTheme="minorEastAsia"/>
          <w:i w:val="0"/>
          <w:noProof/>
          <w:lang w:val="en-AU" w:eastAsia="en-AU"/>
        </w:rPr>
        <w:tab/>
      </w:r>
      <w:r>
        <w:rPr>
          <w:noProof/>
          <w:lang w:eastAsia="en-GB"/>
        </w:rPr>
        <w:t>Career progression</w:t>
      </w:r>
      <w:r>
        <w:rPr>
          <w:noProof/>
        </w:rPr>
        <w:tab/>
      </w:r>
      <w:r>
        <w:rPr>
          <w:noProof/>
        </w:rPr>
        <w:fldChar w:fldCharType="begin"/>
      </w:r>
      <w:r>
        <w:rPr>
          <w:noProof/>
        </w:rPr>
        <w:instrText xml:space="preserve"> PAGEREF _Toc30690894 \h </w:instrText>
      </w:r>
      <w:r>
        <w:rPr>
          <w:noProof/>
        </w:rPr>
      </w:r>
      <w:r>
        <w:rPr>
          <w:noProof/>
        </w:rPr>
        <w:fldChar w:fldCharType="separate"/>
      </w:r>
      <w:r>
        <w:rPr>
          <w:noProof/>
        </w:rPr>
        <w:t>17</w:t>
      </w:r>
      <w:r>
        <w:rPr>
          <w:noProof/>
        </w:rPr>
        <w:fldChar w:fldCharType="end"/>
      </w:r>
    </w:p>
    <w:p w14:paraId="68137A41" w14:textId="0225E310" w:rsidR="005E4659" w:rsidRPr="00176BB8" w:rsidRDefault="00923B4D" w:rsidP="007D1805">
      <w:pPr>
        <w:pStyle w:val="TableofFigures"/>
      </w:pPr>
      <w:r w:rsidRPr="00F55AD7">
        <w:fldChar w:fldCharType="end"/>
      </w:r>
    </w:p>
    <w:p w14:paraId="63E84D68" w14:textId="73F5EA28" w:rsidR="00E51362" w:rsidRDefault="00E51362" w:rsidP="00E51362">
      <w:pPr>
        <w:pStyle w:val="BodyText"/>
      </w:pPr>
    </w:p>
    <w:p w14:paraId="3C24E862" w14:textId="77777777" w:rsidR="00E51362" w:rsidRPr="00E51362" w:rsidRDefault="00E51362" w:rsidP="00E51362">
      <w:pPr>
        <w:pStyle w:val="BodyText"/>
        <w:sectPr w:rsidR="00E51362" w:rsidRPr="00E51362"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565B3418" w14:textId="77777777" w:rsidR="00E60717" w:rsidRDefault="00E60717" w:rsidP="00E60717">
      <w:pPr>
        <w:pStyle w:val="BodyText"/>
      </w:pPr>
    </w:p>
    <w:p w14:paraId="08DB274D" w14:textId="220E7CD1" w:rsidR="004944C8" w:rsidRPr="006F7B9D" w:rsidRDefault="006829DF" w:rsidP="00E60717">
      <w:pPr>
        <w:pStyle w:val="Heading1"/>
      </w:pPr>
      <w:bookmarkStart w:id="2" w:name="_Toc31656797"/>
      <w:r w:rsidRPr="006F7B9D">
        <w:t>INTRODUCTION</w:t>
      </w:r>
      <w:bookmarkEnd w:id="2"/>
    </w:p>
    <w:p w14:paraId="357D3282" w14:textId="366A6B78" w:rsidR="003A6A32" w:rsidRPr="006F7B9D" w:rsidRDefault="003A6A32" w:rsidP="003A6A32">
      <w:pPr>
        <w:pStyle w:val="Heading1separatationline"/>
      </w:pPr>
    </w:p>
    <w:p w14:paraId="5FDCD818" w14:textId="77777777" w:rsidR="006813EA" w:rsidRDefault="006813EA" w:rsidP="006813EA">
      <w:pPr>
        <w:pStyle w:val="BodyText"/>
      </w:pPr>
      <w:r>
        <w:t>A major factor in the effective delivery of VTS is the competence and experience of its personnel to:</w:t>
      </w:r>
    </w:p>
    <w:p w14:paraId="365AEEC1" w14:textId="4C3A269E" w:rsidR="006813EA" w:rsidRDefault="00A751BF" w:rsidP="006813EA">
      <w:pPr>
        <w:pStyle w:val="Bullet1"/>
      </w:pPr>
      <w:r>
        <w:t xml:space="preserve">Provide timely and relevant information on factors that may influence the ship's transit and to assist on-board decision making  </w:t>
      </w:r>
    </w:p>
    <w:p w14:paraId="59863A61" w14:textId="068AC648" w:rsidR="006813EA" w:rsidRDefault="00A751BF" w:rsidP="006813EA">
      <w:pPr>
        <w:pStyle w:val="Bullet1"/>
      </w:pPr>
      <w:r>
        <w:t>Monitor a</w:t>
      </w:r>
      <w:r w:rsidR="006813EA">
        <w:t>nd manage traffic to ensure the safety and efficiency of ship movements</w:t>
      </w:r>
    </w:p>
    <w:p w14:paraId="0D7A7408" w14:textId="41C3677D" w:rsidR="006813EA" w:rsidRDefault="00A751BF" w:rsidP="006813EA">
      <w:pPr>
        <w:pStyle w:val="Bullet1"/>
      </w:pPr>
      <w:r>
        <w:t>Respond to developing unsafe situations to assist the decision-making process on board</w:t>
      </w:r>
    </w:p>
    <w:p w14:paraId="2DC213C0" w14:textId="25BAD922" w:rsidR="006813EA" w:rsidRDefault="00A751BF" w:rsidP="006813EA">
      <w:pPr>
        <w:pStyle w:val="BodyText"/>
      </w:pPr>
      <w:r>
        <w:t>T</w:t>
      </w:r>
      <w:r w:rsidR="006813EA">
        <w:t xml:space="preserve">raining and certification for VTS personnel </w:t>
      </w:r>
      <w:r w:rsidR="00F51E58">
        <w:t>is</w:t>
      </w:r>
      <w:r w:rsidR="006813EA">
        <w:t xml:space="preserve"> recognised internationally through the following framework:</w:t>
      </w:r>
    </w:p>
    <w:p w14:paraId="0658C228" w14:textId="1F69B4F3" w:rsidR="006813EA" w:rsidRDefault="006813EA" w:rsidP="006813EA">
      <w:pPr>
        <w:pStyle w:val="Bullet1"/>
      </w:pPr>
      <w:r w:rsidRPr="006813EA">
        <w:rPr>
          <w:b/>
        </w:rPr>
        <w:t>IMO Resolution A.857(20) Guideline for Vessel Traffic Services</w:t>
      </w:r>
      <w:r>
        <w:t xml:space="preserve"> – The Resolution states that:</w:t>
      </w:r>
    </w:p>
    <w:p w14:paraId="161D28DD" w14:textId="7E655E4B" w:rsidR="006813EA" w:rsidRDefault="006813EA" w:rsidP="006813EA">
      <w:pPr>
        <w:pStyle w:val="Bullet2"/>
      </w:pPr>
      <w:r>
        <w:t>Contracting Government or Governments or the competent authority should ensure that the VTS authority is provided with sufficient staff, appropriately qualified, suitably trained and capable of performing the tasks required (Paragraph 2.2.2.8); and</w:t>
      </w:r>
    </w:p>
    <w:p w14:paraId="77B55FD4" w14:textId="02164C4E" w:rsidR="006813EA" w:rsidRDefault="006813EA" w:rsidP="006813EA">
      <w:pPr>
        <w:pStyle w:val="Bullet2"/>
      </w:pPr>
      <w:r>
        <w:t>ensure that provisions for the training of VTS operators are available (Paragraph 2.2.2.10)</w:t>
      </w:r>
    </w:p>
    <w:p w14:paraId="042A350A" w14:textId="22407BE6" w:rsidR="006813EA" w:rsidRDefault="006813EA" w:rsidP="006813EA">
      <w:pPr>
        <w:pStyle w:val="Bullet1"/>
      </w:pPr>
      <w:r w:rsidRPr="006813EA">
        <w:rPr>
          <w:b/>
        </w:rPr>
        <w:t>IALA Standard 1050 – Training and Certification</w:t>
      </w:r>
      <w:r>
        <w:t xml:space="preserve"> provides the framework for harmonising the training and assessment of VTS Personnel worldwide.  There are three key components to this standard:</w:t>
      </w:r>
    </w:p>
    <w:p w14:paraId="62417F32" w14:textId="1149D8A0" w:rsidR="006813EA" w:rsidRDefault="006813EA" w:rsidP="006813EA">
      <w:pPr>
        <w:pStyle w:val="Bullet2"/>
      </w:pPr>
      <w:r>
        <w:t>Training and Certification of VTS Personnel</w:t>
      </w:r>
    </w:p>
    <w:p w14:paraId="05B994B5" w14:textId="0BDE4F79" w:rsidR="006813EA" w:rsidRDefault="006813EA" w:rsidP="006813EA">
      <w:pPr>
        <w:pStyle w:val="Bullet2"/>
      </w:pPr>
      <w:r>
        <w:t>Accreditation of Training Organisations</w:t>
      </w:r>
    </w:p>
    <w:p w14:paraId="74564FED" w14:textId="15233697" w:rsidR="006813EA" w:rsidRDefault="006813EA" w:rsidP="006813EA">
      <w:pPr>
        <w:pStyle w:val="Bullet2"/>
      </w:pPr>
      <w:r>
        <w:t>Model Courses</w:t>
      </w:r>
    </w:p>
    <w:p w14:paraId="5A7F7376" w14:textId="3831264E" w:rsidR="00A524B5" w:rsidRPr="006F7B9D" w:rsidRDefault="007F7CBA" w:rsidP="00E60717">
      <w:pPr>
        <w:pStyle w:val="Heading1"/>
      </w:pPr>
      <w:bookmarkStart w:id="3" w:name="_Toc31656798"/>
      <w:r w:rsidRPr="006F7B9D">
        <w:t>DOCUMENT PURPOSE</w:t>
      </w:r>
      <w:bookmarkEnd w:id="3"/>
    </w:p>
    <w:p w14:paraId="667D6270" w14:textId="77777777" w:rsidR="00A524B5" w:rsidRPr="006F7B9D" w:rsidRDefault="00A524B5" w:rsidP="00A524B5">
      <w:pPr>
        <w:pStyle w:val="Heading2separationline"/>
      </w:pPr>
    </w:p>
    <w:p w14:paraId="33F5C098" w14:textId="62EB86BB" w:rsidR="00784C4B" w:rsidRDefault="00784C4B" w:rsidP="00D1754E">
      <w:pPr>
        <w:pStyle w:val="BodyText"/>
      </w:pPr>
      <w:r w:rsidRPr="00784C4B">
        <w:t xml:space="preserve">The purpose of this document is to provide guidance </w:t>
      </w:r>
      <w:r>
        <w:t xml:space="preserve">on </w:t>
      </w:r>
      <w:r w:rsidRPr="00A751BF">
        <w:t xml:space="preserve">recruitment, training and assessment of </w:t>
      </w:r>
      <w:r>
        <w:t>VTS</w:t>
      </w:r>
      <w:r w:rsidRPr="00A751BF">
        <w:t xml:space="preserve"> personnel</w:t>
      </w:r>
      <w:r>
        <w:t xml:space="preserve"> is harmonised </w:t>
      </w:r>
      <w:r w:rsidRPr="006F7B9D">
        <w:t>world‐wide</w:t>
      </w:r>
      <w:r w:rsidRPr="00784C4B">
        <w:t xml:space="preserve"> in accordance with internationally approved guidelines and IALA Standards.</w:t>
      </w:r>
    </w:p>
    <w:tbl>
      <w:tblPr>
        <w:tblStyle w:val="TableGrid"/>
        <w:tblW w:w="0" w:type="auto"/>
        <w:tblInd w:w="279" w:type="dxa"/>
        <w:shd w:val="clear" w:color="auto" w:fill="B5E1FF" w:themeFill="accent1" w:themeFillTint="33"/>
        <w:tblLook w:val="04A0" w:firstRow="1" w:lastRow="0" w:firstColumn="1" w:lastColumn="0" w:noHBand="0" w:noVBand="1"/>
      </w:tblPr>
      <w:tblGrid>
        <w:gridCol w:w="9491"/>
      </w:tblGrid>
      <w:tr w:rsidR="00784C4B" w:rsidRPr="00152C46" w14:paraId="5508C945" w14:textId="77777777" w:rsidTr="00784C4B">
        <w:trPr>
          <w:trHeight w:val="1177"/>
        </w:trPr>
        <w:tc>
          <w:tcPr>
            <w:tcW w:w="9491" w:type="dxa"/>
            <w:shd w:val="clear" w:color="auto" w:fill="B5E1FF" w:themeFill="accent1" w:themeFillTint="33"/>
          </w:tcPr>
          <w:p w14:paraId="437E0814" w14:textId="3F96C441" w:rsidR="00784C4B" w:rsidRPr="00152C46" w:rsidRDefault="00784C4B" w:rsidP="003C0B80">
            <w:pPr>
              <w:spacing w:before="108"/>
              <w:ind w:right="144"/>
              <w:jc w:val="both"/>
              <w:rPr>
                <w:rFonts w:cstheme="minorHAnsi"/>
                <w:color w:val="000000"/>
                <w:sz w:val="22"/>
              </w:rPr>
            </w:pPr>
            <w:r w:rsidRPr="00152C46">
              <w:rPr>
                <w:rFonts w:cstheme="minorHAnsi"/>
                <w:color w:val="000000"/>
                <w:sz w:val="22"/>
              </w:rPr>
              <w:t xml:space="preserve">This Guideline is associated with IALA </w:t>
            </w:r>
            <w:r>
              <w:rPr>
                <w:rFonts w:cstheme="minorHAnsi"/>
                <w:i/>
                <w:color w:val="000000"/>
                <w:sz w:val="22"/>
              </w:rPr>
              <w:t>Recommendation R0</w:t>
            </w:r>
            <w:r w:rsidRPr="00784C4B">
              <w:rPr>
                <w:rFonts w:cstheme="minorHAnsi"/>
                <w:i/>
                <w:color w:val="000000"/>
                <w:sz w:val="22"/>
              </w:rPr>
              <w:t>103 on Training and Certification of VTS Personnel</w:t>
            </w:r>
            <w:r w:rsidRPr="00152C46">
              <w:rPr>
                <w:rFonts w:cstheme="minorHAnsi"/>
                <w:i/>
                <w:color w:val="000000"/>
                <w:sz w:val="22"/>
              </w:rPr>
              <w:t>.  Recommendation R</w:t>
            </w:r>
            <w:r>
              <w:rPr>
                <w:rFonts w:cstheme="minorHAnsi"/>
                <w:i/>
                <w:color w:val="000000"/>
                <w:sz w:val="22"/>
              </w:rPr>
              <w:t>0103</w:t>
            </w:r>
            <w:r w:rsidRPr="00152C46">
              <w:rPr>
                <w:rFonts w:cstheme="minorHAnsi"/>
                <w:i/>
                <w:color w:val="000000"/>
                <w:sz w:val="22"/>
              </w:rPr>
              <w:t xml:space="preserve"> </w:t>
            </w:r>
            <w:r w:rsidRPr="00152C46">
              <w:rPr>
                <w:rFonts w:cstheme="minorHAnsi"/>
                <w:color w:val="000000"/>
                <w:sz w:val="22"/>
              </w:rPr>
              <w:t>is a normative provision of IALA Standard 10</w:t>
            </w:r>
            <w:r>
              <w:rPr>
                <w:rFonts w:cstheme="minorHAnsi"/>
                <w:color w:val="000000"/>
                <w:sz w:val="22"/>
              </w:rPr>
              <w:t>5</w:t>
            </w:r>
            <w:r w:rsidRPr="00152C46">
              <w:rPr>
                <w:rFonts w:cstheme="minorHAnsi"/>
                <w:color w:val="000000"/>
                <w:sz w:val="22"/>
              </w:rPr>
              <w:t xml:space="preserve">0 </w:t>
            </w:r>
            <w:r w:rsidR="003C0B80">
              <w:rPr>
                <w:rFonts w:cstheme="minorHAnsi"/>
                <w:color w:val="000000"/>
                <w:sz w:val="22"/>
              </w:rPr>
              <w:t>Training and Certification</w:t>
            </w:r>
            <w:r w:rsidRPr="00152C46">
              <w:rPr>
                <w:rFonts w:cstheme="minorHAnsi"/>
                <w:color w:val="000000"/>
                <w:sz w:val="22"/>
              </w:rPr>
              <w:t xml:space="preserve"> </w:t>
            </w:r>
            <w:r w:rsidR="003C0B80">
              <w:rPr>
                <w:rFonts w:cstheme="minorHAnsi"/>
                <w:color w:val="000000"/>
                <w:sz w:val="22"/>
              </w:rPr>
              <w:t>and</w:t>
            </w:r>
            <w:r w:rsidR="003C0B80" w:rsidRPr="003C0B80">
              <w:rPr>
                <w:rFonts w:cstheme="minorHAnsi"/>
                <w:color w:val="000000"/>
                <w:sz w:val="22"/>
              </w:rPr>
              <w:t xml:space="preserve"> </w:t>
            </w:r>
            <w:r w:rsidR="003C0B80">
              <w:rPr>
                <w:rFonts w:cstheme="minorHAnsi"/>
                <w:color w:val="000000"/>
                <w:sz w:val="22"/>
              </w:rPr>
              <w:t>shall</w:t>
            </w:r>
            <w:r w:rsidR="003C0B80" w:rsidRPr="003C0B80">
              <w:rPr>
                <w:rFonts w:cstheme="minorHAnsi"/>
                <w:color w:val="000000"/>
                <w:sz w:val="22"/>
              </w:rPr>
              <w:t xml:space="preserve"> </w:t>
            </w:r>
            <w:r w:rsidR="003C0B80">
              <w:rPr>
                <w:rFonts w:cstheme="minorHAnsi"/>
                <w:color w:val="000000"/>
                <w:sz w:val="22"/>
              </w:rPr>
              <w:t xml:space="preserve">be </w:t>
            </w:r>
            <w:r w:rsidR="003C0B80" w:rsidRPr="003C0B80">
              <w:rPr>
                <w:rFonts w:cstheme="minorHAnsi"/>
                <w:color w:val="000000"/>
                <w:sz w:val="22"/>
              </w:rPr>
              <w:t>conform</w:t>
            </w:r>
            <w:r w:rsidR="003C0B80">
              <w:rPr>
                <w:rFonts w:cstheme="minorHAnsi"/>
                <w:color w:val="000000"/>
                <w:sz w:val="22"/>
              </w:rPr>
              <w:t>ed with</w:t>
            </w:r>
            <w:r w:rsidR="003C0B80" w:rsidRPr="003C0B80">
              <w:rPr>
                <w:rFonts w:cstheme="minorHAnsi"/>
                <w:color w:val="000000"/>
                <w:sz w:val="22"/>
              </w:rPr>
              <w:t xml:space="preserve"> in order to claim compliance to the Standard.</w:t>
            </w:r>
          </w:p>
        </w:tc>
      </w:tr>
    </w:tbl>
    <w:p w14:paraId="7EE0F427" w14:textId="187D8F8C" w:rsidR="003A3890" w:rsidRPr="003A3890" w:rsidRDefault="003A3890" w:rsidP="00B60053">
      <w:pPr>
        <w:pStyle w:val="BodyText"/>
        <w:spacing w:before="120"/>
      </w:pPr>
      <w:r w:rsidRPr="003A3890">
        <w:t>Competent Authorities are encouraged to implement this guidance, together with the associated model courses as a basis for mandatory training in a manner consistent with their domestic legal framework.  This may include establishing appropriate qualifications and training requirements to ensure that VTS personnel are certified.</w:t>
      </w:r>
    </w:p>
    <w:p w14:paraId="7AF47C15" w14:textId="4BE18F6D" w:rsidR="006829DF" w:rsidRPr="00522275" w:rsidRDefault="006829DF" w:rsidP="006829DF">
      <w:pPr>
        <w:pStyle w:val="Heading1"/>
      </w:pPr>
      <w:bookmarkStart w:id="4" w:name="_Toc31656799"/>
      <w:r w:rsidRPr="00522275">
        <w:t>ROLES AND RESPONSBILITIES</w:t>
      </w:r>
      <w:bookmarkEnd w:id="4"/>
    </w:p>
    <w:p w14:paraId="1049282B" w14:textId="77777777" w:rsidR="006829DF" w:rsidRPr="00522275" w:rsidRDefault="006829DF" w:rsidP="006829DF">
      <w:pPr>
        <w:pStyle w:val="Heading1separatationline"/>
      </w:pPr>
    </w:p>
    <w:p w14:paraId="1973C175" w14:textId="2174D4B3" w:rsidR="003A3890" w:rsidRDefault="003A3890" w:rsidP="003A3890">
      <w:pPr>
        <w:pStyle w:val="BodyText"/>
      </w:pPr>
      <w:r>
        <w:t>The following excerpts from IMO Resolution A.857(20) Guidelines for Vessel Traffic Services are relevant to training:</w:t>
      </w:r>
    </w:p>
    <w:p w14:paraId="08D154CA" w14:textId="77777777" w:rsidR="003A3890" w:rsidRPr="003A3890" w:rsidRDefault="003A3890" w:rsidP="003A3890">
      <w:pPr>
        <w:pStyle w:val="BodyText"/>
        <w:rPr>
          <w:i/>
        </w:rPr>
      </w:pPr>
      <w:r w:rsidRPr="003A3890">
        <w:rPr>
          <w:i/>
        </w:rPr>
        <w:t>In planning and establishing a VTS, the Government or the Competent Authority should:</w:t>
      </w:r>
    </w:p>
    <w:p w14:paraId="7BC28F11" w14:textId="0732D55B" w:rsidR="003A3890" w:rsidRPr="003A3890" w:rsidRDefault="003A3890" w:rsidP="00B60053">
      <w:pPr>
        <w:pStyle w:val="Bullet1"/>
        <w:rPr>
          <w:i/>
        </w:rPr>
      </w:pPr>
      <w:r w:rsidRPr="003A3890">
        <w:rPr>
          <w:i/>
        </w:rPr>
        <w:t>determine the services and level to which the services are to be provided by the VTS, having regard to the objectives of the VTS;</w:t>
      </w:r>
    </w:p>
    <w:p w14:paraId="23BF06B1" w14:textId="3B53D2BE" w:rsidR="003A3890" w:rsidRPr="003A3890" w:rsidRDefault="003A3890" w:rsidP="00B60053">
      <w:pPr>
        <w:pStyle w:val="Bullet1"/>
        <w:rPr>
          <w:i/>
        </w:rPr>
      </w:pPr>
      <w:r w:rsidRPr="003A3890">
        <w:rPr>
          <w:i/>
        </w:rPr>
        <w:lastRenderedPageBreak/>
        <w:t>ensure that the VTS Authority is provided with sufficient staff, appropriately qualified, suitably trained and capable of performing the tasks required, taking into consideration the type and level of services to be provided;</w:t>
      </w:r>
    </w:p>
    <w:p w14:paraId="60EA8531" w14:textId="3DF29E60" w:rsidR="003A3890" w:rsidRPr="003A3890" w:rsidRDefault="003A3890" w:rsidP="00B60053">
      <w:pPr>
        <w:pStyle w:val="Bullet1"/>
        <w:rPr>
          <w:i/>
        </w:rPr>
      </w:pPr>
      <w:r w:rsidRPr="003A3890">
        <w:rPr>
          <w:i/>
        </w:rPr>
        <w:t>establish appropriate qualifications and training requirements for VTS operators, taking into consideration the type and level of services to be provided; and</w:t>
      </w:r>
    </w:p>
    <w:p w14:paraId="3D8146D4" w14:textId="7FED79B5" w:rsidR="0064296B" w:rsidRPr="003A3890" w:rsidRDefault="003A3890" w:rsidP="003A3890">
      <w:pPr>
        <w:pStyle w:val="Bullet1"/>
        <w:rPr>
          <w:i/>
        </w:rPr>
      </w:pPr>
      <w:r w:rsidRPr="003A3890">
        <w:rPr>
          <w:i/>
        </w:rPr>
        <w:t>ensure that provisions for the training of VTS operators are available.</w:t>
      </w:r>
    </w:p>
    <w:p w14:paraId="1DEDD4CC" w14:textId="77777777" w:rsidR="003A3890" w:rsidRPr="003A3890" w:rsidRDefault="003A3890" w:rsidP="003A3890">
      <w:pPr>
        <w:pStyle w:val="BodyText"/>
        <w:rPr>
          <w:i/>
        </w:rPr>
      </w:pPr>
      <w:r w:rsidRPr="003A3890">
        <w:rPr>
          <w:i/>
        </w:rPr>
        <w:t>In operating a VTS the VTS Authority should:</w:t>
      </w:r>
    </w:p>
    <w:p w14:paraId="26AC58ED" w14:textId="0B65F0D0" w:rsidR="003A3890" w:rsidRPr="003A3890" w:rsidRDefault="003A3890" w:rsidP="003A3890">
      <w:pPr>
        <w:pStyle w:val="Bullet1"/>
        <w:rPr>
          <w:i/>
        </w:rPr>
      </w:pPr>
      <w:r w:rsidRPr="003A3890">
        <w:rPr>
          <w:i/>
        </w:rPr>
        <w:t>ensure that the standards set by the Competent Authority for types of service and operator qualifications and equipment are met; and</w:t>
      </w:r>
    </w:p>
    <w:p w14:paraId="546302AC" w14:textId="67C9A394" w:rsidR="003A3890" w:rsidRPr="003A3890" w:rsidRDefault="003A3890" w:rsidP="003A3890">
      <w:pPr>
        <w:pStyle w:val="Bullet1"/>
        <w:rPr>
          <w:i/>
        </w:rPr>
      </w:pPr>
      <w:r w:rsidRPr="003A3890">
        <w:rPr>
          <w:i/>
        </w:rPr>
        <w:t>ensure that the VTS operations are harmonised with, where appropriate, ship reporting and routeing measures, aids to navigation, pilotage and port operations.</w:t>
      </w:r>
    </w:p>
    <w:p w14:paraId="5904E039" w14:textId="7C980D18" w:rsidR="006829DF" w:rsidRPr="00F55AD7" w:rsidRDefault="007F7CBA" w:rsidP="00677EF2">
      <w:pPr>
        <w:pStyle w:val="Heading1"/>
      </w:pPr>
      <w:bookmarkStart w:id="5" w:name="_Toc31656800"/>
      <w:r>
        <w:t>VTS P</w:t>
      </w:r>
      <w:r w:rsidR="001D0D29">
        <w:t>E</w:t>
      </w:r>
      <w:r>
        <w:t>RSONNEL</w:t>
      </w:r>
      <w:bookmarkEnd w:id="5"/>
    </w:p>
    <w:p w14:paraId="2B1ACB71" w14:textId="77777777" w:rsidR="006829DF" w:rsidRPr="00F55AD7" w:rsidRDefault="006829DF" w:rsidP="00677EF2">
      <w:pPr>
        <w:pStyle w:val="Heading1separatationline"/>
        <w:keepNext/>
      </w:pPr>
    </w:p>
    <w:p w14:paraId="179348AF" w14:textId="7916CF02" w:rsidR="001D17DF" w:rsidRDefault="002B27DB" w:rsidP="00677EF2">
      <w:pPr>
        <w:pStyle w:val="BodyText"/>
        <w:keepNext/>
      </w:pPr>
      <w:r w:rsidRPr="007F7CBA">
        <w:t xml:space="preserve">VTS personnel </w:t>
      </w:r>
      <w:r>
        <w:t xml:space="preserve">are </w:t>
      </w:r>
      <w:r w:rsidRPr="007F7CBA">
        <w:t xml:space="preserve">persons </w:t>
      </w:r>
      <w:r>
        <w:t xml:space="preserve">that </w:t>
      </w:r>
      <w:r w:rsidRPr="007F7CBA">
        <w:t>perform</w:t>
      </w:r>
      <w:r>
        <w:t xml:space="preserve"> the</w:t>
      </w:r>
      <w:r w:rsidRPr="007F7CBA">
        <w:t xml:space="preserve"> tasks associated with </w:t>
      </w:r>
      <w:r>
        <w:t>VTS</w:t>
      </w:r>
      <w:r w:rsidR="00D64694">
        <w:t xml:space="preserve">, </w:t>
      </w:r>
      <w:r w:rsidR="00D64694" w:rsidRPr="007F7CBA">
        <w:t xml:space="preserve">trained in </w:t>
      </w:r>
      <w:r w:rsidR="00D64694">
        <w:t xml:space="preserve">VTS </w:t>
      </w:r>
      <w:r w:rsidR="00D64694" w:rsidRPr="007F7CBA">
        <w:t>operations</w:t>
      </w:r>
      <w:r w:rsidR="00D64694">
        <w:t xml:space="preserve"> </w:t>
      </w:r>
      <w:r w:rsidR="00D64694" w:rsidRPr="00D64694">
        <w:t xml:space="preserve">and </w:t>
      </w:r>
      <w:r w:rsidR="00D64694">
        <w:t xml:space="preserve">are </w:t>
      </w:r>
      <w:r w:rsidR="00D64694" w:rsidRPr="00D64694">
        <w:t>appropriately qualified.</w:t>
      </w:r>
      <w:r w:rsidR="00B44C4F">
        <w:t xml:space="preserve"> They actively contribute to the safe, efficient movement of vessel traffic alongside the bridge team and allied services.</w:t>
      </w:r>
      <w:r w:rsidR="005B781B">
        <w:t xml:space="preserve">  While the composition / types of roles for personnel may vary from VTS to VTS </w:t>
      </w:r>
      <w:r w:rsidR="003A3890">
        <w:t xml:space="preserve">the roles </w:t>
      </w:r>
      <w:r w:rsidR="00B60053">
        <w:t>generally,</w:t>
      </w:r>
      <w:r w:rsidR="005B781B">
        <w:t xml:space="preserve"> </w:t>
      </w:r>
      <w:r w:rsidR="003A3890">
        <w:t>consist</w:t>
      </w:r>
      <w:r w:rsidR="001D17DF">
        <w:t xml:space="preserve"> of:</w:t>
      </w:r>
    </w:p>
    <w:p w14:paraId="7E29F305" w14:textId="77777777" w:rsidR="001D17DF" w:rsidRDefault="001D17DF" w:rsidP="001D17DF">
      <w:pPr>
        <w:pStyle w:val="Bullet1"/>
      </w:pPr>
      <w:r>
        <w:t>VTS Operators</w:t>
      </w:r>
    </w:p>
    <w:p w14:paraId="58BFC498" w14:textId="77777777" w:rsidR="001D17DF" w:rsidRDefault="001D17DF" w:rsidP="001D17DF">
      <w:pPr>
        <w:pStyle w:val="Bullet1"/>
      </w:pPr>
      <w:r>
        <w:t>VTS Manager</w:t>
      </w:r>
    </w:p>
    <w:p w14:paraId="0117574D" w14:textId="77777777" w:rsidR="001D17DF" w:rsidRDefault="001D17DF" w:rsidP="001D17DF">
      <w:pPr>
        <w:pStyle w:val="Bullet1"/>
      </w:pPr>
      <w:r>
        <w:t>OJT Instructors</w:t>
      </w:r>
    </w:p>
    <w:p w14:paraId="561997B1" w14:textId="77777777" w:rsidR="001D17DF" w:rsidRDefault="001D17DF" w:rsidP="001D17DF">
      <w:pPr>
        <w:pStyle w:val="Bullet1"/>
      </w:pPr>
      <w:r>
        <w:t>Technical staff</w:t>
      </w:r>
    </w:p>
    <w:p w14:paraId="34FE806C" w14:textId="4EE231BE" w:rsidR="007F7CBA" w:rsidRDefault="00211305" w:rsidP="005B781B">
      <w:pPr>
        <w:pStyle w:val="Heading2"/>
      </w:pPr>
      <w:bookmarkStart w:id="6" w:name="_Toc31656801"/>
      <w:r>
        <w:t xml:space="preserve">VTS </w:t>
      </w:r>
      <w:r w:rsidR="00B44C4F">
        <w:t>OPERATOR</w:t>
      </w:r>
      <w:bookmarkEnd w:id="6"/>
    </w:p>
    <w:p w14:paraId="569B24E2" w14:textId="77777777" w:rsidR="001D17DF" w:rsidRPr="001D17DF" w:rsidRDefault="001D17DF" w:rsidP="001D17DF">
      <w:pPr>
        <w:pStyle w:val="Heading2separationline"/>
      </w:pPr>
    </w:p>
    <w:p w14:paraId="4FCB7547" w14:textId="5DB7C2C4" w:rsidR="001E6872" w:rsidRDefault="001E6872" w:rsidP="007F7CBA">
      <w:pPr>
        <w:pStyle w:val="BodyText"/>
      </w:pPr>
      <w:r>
        <w:t>VTS Operators are responsible for establishing and maintaining a vessel traffic image, interactin</w:t>
      </w:r>
      <w:r w:rsidR="00D64694">
        <w:t>g</w:t>
      </w:r>
      <w:r>
        <w:t xml:space="preserve"> with vessel traffic </w:t>
      </w:r>
      <w:r w:rsidR="00D64694">
        <w:t xml:space="preserve">to </w:t>
      </w:r>
      <w:r w:rsidR="00D64694" w:rsidRPr="00D64694">
        <w:t xml:space="preserve">improve navigation safety </w:t>
      </w:r>
      <w:r w:rsidR="00D64694">
        <w:t xml:space="preserve">within the VTS area.  </w:t>
      </w:r>
      <w:r w:rsidR="00F735CC">
        <w:t xml:space="preserve">The </w:t>
      </w:r>
      <w:r w:rsidR="00D64694">
        <w:t xml:space="preserve">VTS </w:t>
      </w:r>
      <w:r>
        <w:t>Operator is also req</w:t>
      </w:r>
      <w:r w:rsidR="00F735CC">
        <w:t xml:space="preserve">uired to </w:t>
      </w:r>
      <w:r>
        <w:t>respon</w:t>
      </w:r>
      <w:r w:rsidR="00AF6621">
        <w:t xml:space="preserve">d to developing situations </w:t>
      </w:r>
      <w:r>
        <w:t xml:space="preserve">after </w:t>
      </w:r>
      <w:r w:rsidR="00D64694">
        <w:t xml:space="preserve">considering </w:t>
      </w:r>
      <w:r>
        <w:t xml:space="preserve">information </w:t>
      </w:r>
      <w:r w:rsidR="00D64694">
        <w:t>available</w:t>
      </w:r>
      <w:r>
        <w:t>.</w:t>
      </w:r>
    </w:p>
    <w:p w14:paraId="64C42A38" w14:textId="68929971" w:rsidR="00C2091A" w:rsidRDefault="00C2091A" w:rsidP="00C2091A">
      <w:pPr>
        <w:pStyle w:val="BodyText"/>
      </w:pPr>
      <w:r>
        <w:t>The VTS Authority may establish VTS Supervisor position</w:t>
      </w:r>
      <w:r w:rsidR="00F735CC">
        <w:t>s</w:t>
      </w:r>
      <w:r w:rsidR="00B44C4F">
        <w:t xml:space="preserve"> to assist with managing and co-ordinating the </w:t>
      </w:r>
      <w:r>
        <w:t>operational activities of the VTS centre.</w:t>
      </w:r>
    </w:p>
    <w:p w14:paraId="5AF70808" w14:textId="58146460" w:rsidR="007F7CBA" w:rsidRDefault="00211305" w:rsidP="005B781B">
      <w:pPr>
        <w:pStyle w:val="Heading2"/>
      </w:pPr>
      <w:bookmarkStart w:id="7" w:name="_Toc31656802"/>
      <w:r>
        <w:t>VTS MANAGER</w:t>
      </w:r>
      <w:bookmarkEnd w:id="7"/>
    </w:p>
    <w:p w14:paraId="215B96B6" w14:textId="77777777" w:rsidR="001D17DF" w:rsidRPr="001D17DF" w:rsidRDefault="001D17DF" w:rsidP="001D17DF">
      <w:pPr>
        <w:pStyle w:val="Heading2separationline"/>
      </w:pPr>
    </w:p>
    <w:p w14:paraId="1A03F992" w14:textId="3BF91A94" w:rsidR="00C2091A" w:rsidRPr="00C2091A" w:rsidRDefault="00C2091A" w:rsidP="00C2091A">
      <w:pPr>
        <w:pStyle w:val="BodyText"/>
      </w:pPr>
      <w:r w:rsidRPr="00C2091A">
        <w:t>The VTS Authority may establish a VTS Manager</w:t>
      </w:r>
      <w:r>
        <w:t xml:space="preserve"> position</w:t>
      </w:r>
      <w:r w:rsidRPr="00C2091A">
        <w:t xml:space="preserve">.  The VTS Manager is responsible for managing and </w:t>
      </w:r>
      <w:r w:rsidR="00084A6D">
        <w:br/>
      </w:r>
      <w:r w:rsidRPr="00C2091A">
        <w:t>co-ordinating the activities of the VTS centre on behalf of the VTS Authority.  In some cases, a VTS Manager may have the responsibility for more than one VTS centre</w:t>
      </w:r>
      <w:r w:rsidR="00372712">
        <w:t xml:space="preserve"> and </w:t>
      </w:r>
      <w:r w:rsidRPr="00C2091A">
        <w:t xml:space="preserve">may </w:t>
      </w:r>
      <w:r>
        <w:t>hold</w:t>
      </w:r>
      <w:r w:rsidRPr="00C2091A">
        <w:t xml:space="preserve"> VTS Operator/Supervisor qualification</w:t>
      </w:r>
      <w:r>
        <w:t>s</w:t>
      </w:r>
      <w:r w:rsidRPr="00C2091A">
        <w:t>.</w:t>
      </w:r>
    </w:p>
    <w:p w14:paraId="26D77D57" w14:textId="3AAD0C1A" w:rsidR="00F735CC" w:rsidRDefault="00F735CC" w:rsidP="006829DF">
      <w:pPr>
        <w:pStyle w:val="BodyText"/>
      </w:pPr>
      <w:r>
        <w:t xml:space="preserve">The VTS Manager needs to become familiar with operations of participating vessels in the VTS area, </w:t>
      </w:r>
      <w:r w:rsidRPr="00C2091A">
        <w:t xml:space="preserve">the tasks performed by the VTS </w:t>
      </w:r>
      <w:r>
        <w:t xml:space="preserve">personnel, and interactions with allied services. </w:t>
      </w:r>
    </w:p>
    <w:p w14:paraId="39541605" w14:textId="597EF2A6" w:rsidR="007F7CBA" w:rsidRDefault="00211305" w:rsidP="005B781B">
      <w:pPr>
        <w:pStyle w:val="Heading2"/>
      </w:pPr>
      <w:bookmarkStart w:id="8" w:name="_Toc31656803"/>
      <w:r>
        <w:t>TRAIN THE TRAINER</w:t>
      </w:r>
      <w:r w:rsidR="00E14AB0">
        <w:t xml:space="preserve"> (OJT INSTRUCTOR)</w:t>
      </w:r>
      <w:bookmarkEnd w:id="8"/>
    </w:p>
    <w:p w14:paraId="762FB54D" w14:textId="77777777" w:rsidR="001D17DF" w:rsidRPr="001D17DF" w:rsidRDefault="001D17DF" w:rsidP="001D17DF">
      <w:pPr>
        <w:pStyle w:val="Heading2separationline"/>
      </w:pPr>
    </w:p>
    <w:p w14:paraId="443F2988" w14:textId="2560ED06" w:rsidR="00E14AB0" w:rsidRDefault="00E14AB0" w:rsidP="00E14AB0">
      <w:pPr>
        <w:pStyle w:val="BodyText"/>
      </w:pPr>
      <w:r>
        <w:t xml:space="preserve">The VTS Authority should have VTS personnel </w:t>
      </w:r>
      <w:r w:rsidR="00372712">
        <w:t xml:space="preserve">trained </w:t>
      </w:r>
      <w:r>
        <w:t xml:space="preserve">to </w:t>
      </w:r>
      <w:r w:rsidR="00372712">
        <w:t>provide</w:t>
      </w:r>
      <w:r>
        <w:t xml:space="preserve"> and coordinate </w:t>
      </w:r>
      <w:r w:rsidR="00372712">
        <w:t xml:space="preserve">local </w:t>
      </w:r>
      <w:r>
        <w:t>training</w:t>
      </w:r>
      <w:r w:rsidR="00B3270E">
        <w:t xml:space="preserve"> at the VTS centre (</w:t>
      </w:r>
      <w:proofErr w:type="spellStart"/>
      <w:r w:rsidR="00B3270E">
        <w:t>eg</w:t>
      </w:r>
      <w:proofErr w:type="spellEnd"/>
      <w:r w:rsidR="00B3270E">
        <w:t xml:space="preserve"> On-the-Job, Update, Adaptation)</w:t>
      </w:r>
      <w:r>
        <w:t>.</w:t>
      </w:r>
      <w:r w:rsidRPr="00E14AB0">
        <w:t xml:space="preserve"> </w:t>
      </w:r>
      <w:r>
        <w:t xml:space="preserve">The </w:t>
      </w:r>
      <w:r w:rsidR="00372712">
        <w:t>Train the Trainer/</w:t>
      </w:r>
      <w:r>
        <w:t xml:space="preserve">Instructor should be conversant with the processes and procedures </w:t>
      </w:r>
      <w:r w:rsidR="00B44C4F">
        <w:t>of th</w:t>
      </w:r>
      <w:r w:rsidR="000D0F39">
        <w:t>e</w:t>
      </w:r>
      <w:r>
        <w:t xml:space="preserve"> VTS centre(s).</w:t>
      </w:r>
    </w:p>
    <w:p w14:paraId="1EA7562A" w14:textId="5340B65C" w:rsidR="00E14AB0" w:rsidRDefault="00E14AB0" w:rsidP="00E14AB0">
      <w:pPr>
        <w:pStyle w:val="BodyText"/>
      </w:pPr>
      <w:r w:rsidRPr="00E14AB0">
        <w:t>VTS Personnel who demonstrate aptitude for training should be encouraged to</w:t>
      </w:r>
      <w:r>
        <w:t>:</w:t>
      </w:r>
    </w:p>
    <w:p w14:paraId="38E290A7" w14:textId="77777777" w:rsidR="00E14AB0" w:rsidRDefault="00E14AB0" w:rsidP="00E14AB0">
      <w:pPr>
        <w:pStyle w:val="Bullet1"/>
      </w:pPr>
      <w:r>
        <w:t>obtain ability and experience in instructional techniques</w:t>
      </w:r>
    </w:p>
    <w:p w14:paraId="042ED117" w14:textId="77777777" w:rsidR="00E14AB0" w:rsidRDefault="00E14AB0" w:rsidP="00E14AB0">
      <w:pPr>
        <w:pStyle w:val="Bullet1"/>
      </w:pPr>
      <w:r>
        <w:lastRenderedPageBreak/>
        <w:t>develop and deliver training programmes</w:t>
      </w:r>
    </w:p>
    <w:p w14:paraId="37F76EFC" w14:textId="5FE56539" w:rsidR="00E14AB0" w:rsidRDefault="00E14AB0" w:rsidP="00E14AB0">
      <w:pPr>
        <w:pStyle w:val="Bullet1"/>
      </w:pPr>
      <w:r>
        <w:t>assess competence of the training objective</w:t>
      </w:r>
    </w:p>
    <w:p w14:paraId="35352CB2" w14:textId="36757EB7" w:rsidR="00944281" w:rsidRDefault="001B400B" w:rsidP="005B781B">
      <w:pPr>
        <w:pStyle w:val="Heading2"/>
      </w:pPr>
      <w:bookmarkStart w:id="9" w:name="_Toc31656804"/>
      <w:r>
        <w:t>TECHNICAL SUPPORT PERSONNEL</w:t>
      </w:r>
      <w:bookmarkEnd w:id="9"/>
    </w:p>
    <w:p w14:paraId="548AFAB6" w14:textId="77777777" w:rsidR="001D17DF" w:rsidRPr="001D17DF" w:rsidRDefault="001D17DF" w:rsidP="001D17DF">
      <w:pPr>
        <w:pStyle w:val="Heading2separationline"/>
      </w:pPr>
    </w:p>
    <w:p w14:paraId="71D4A677" w14:textId="3CC30191" w:rsidR="001B400B" w:rsidRDefault="001B400B" w:rsidP="001B400B">
      <w:pPr>
        <w:pStyle w:val="BodyText"/>
      </w:pPr>
      <w:r>
        <w:t xml:space="preserve">The VTS Authority may use internal technical personnel and/or external service providers </w:t>
      </w:r>
      <w:r w:rsidR="000D0F39">
        <w:t>to</w:t>
      </w:r>
      <w:r>
        <w:t xml:space="preserve"> support and maint</w:t>
      </w:r>
      <w:r w:rsidR="00084A6D">
        <w:t>ain</w:t>
      </w:r>
      <w:r>
        <w:t xml:space="preserve"> VTS equipment.  The VTS Authority should ensure that the</w:t>
      </w:r>
      <w:r w:rsidRPr="001B400B">
        <w:t xml:space="preserve"> </w:t>
      </w:r>
      <w:r>
        <w:t xml:space="preserve">technical personnel have the necessary </w:t>
      </w:r>
      <w:r w:rsidRPr="001B400B">
        <w:t>skills and knowledge required to</w:t>
      </w:r>
      <w:r>
        <w:t xml:space="preserve"> </w:t>
      </w:r>
      <w:r w:rsidRPr="001B400B">
        <w:t>carry out the work efficiently and effectively</w:t>
      </w:r>
      <w:r>
        <w:t xml:space="preserve">. </w:t>
      </w:r>
    </w:p>
    <w:p w14:paraId="35A5DC0B" w14:textId="79C53940" w:rsidR="007F7CBA" w:rsidRPr="00F55AD7" w:rsidRDefault="007F7CBA" w:rsidP="007F7CBA">
      <w:pPr>
        <w:pStyle w:val="Heading1"/>
      </w:pPr>
      <w:bookmarkStart w:id="10" w:name="_Toc31656805"/>
      <w:r>
        <w:t>SELECTION AND RECRUITMENT</w:t>
      </w:r>
      <w:bookmarkEnd w:id="10"/>
    </w:p>
    <w:p w14:paraId="36F75342" w14:textId="77777777" w:rsidR="007F7CBA" w:rsidRPr="00F55AD7" w:rsidRDefault="007F7CBA" w:rsidP="007F7CBA">
      <w:pPr>
        <w:pStyle w:val="Heading1separatationline"/>
      </w:pPr>
    </w:p>
    <w:p w14:paraId="50F26D0C" w14:textId="77777777" w:rsidR="008B7D79" w:rsidRDefault="008B7D79" w:rsidP="008B7D79">
      <w:pPr>
        <w:pStyle w:val="Heading2"/>
      </w:pPr>
      <w:bookmarkStart w:id="11" w:name="_Toc31656806"/>
      <w:r>
        <w:t>POSITION DESCRIPTIONS</w:t>
      </w:r>
      <w:bookmarkEnd w:id="11"/>
    </w:p>
    <w:p w14:paraId="7F4E3FA5" w14:textId="77777777" w:rsidR="008B7D79" w:rsidRPr="007F7CBA" w:rsidRDefault="008B7D79" w:rsidP="008B7D79">
      <w:pPr>
        <w:pStyle w:val="Heading2separationline"/>
      </w:pPr>
    </w:p>
    <w:p w14:paraId="0A4EE90E" w14:textId="735D881A" w:rsidR="008B7D79" w:rsidRDefault="008B7D79" w:rsidP="008B7D79">
      <w:pPr>
        <w:pStyle w:val="BodyText"/>
      </w:pPr>
      <w:r>
        <w:t>VTS Authorities are responsible for developing detailed job descriptions for VTS personnel.  Position descriptions should focus on the functions and the objectives of th</w:t>
      </w:r>
      <w:r w:rsidR="005F5649">
        <w:t>at</w:t>
      </w:r>
      <w:r>
        <w:t xml:space="preserve"> VTS</w:t>
      </w:r>
      <w:r w:rsidR="005F5649">
        <w:t xml:space="preserve"> Centre</w:t>
      </w:r>
      <w:r>
        <w:t>.</w:t>
      </w:r>
    </w:p>
    <w:p w14:paraId="4941ECD5" w14:textId="23B5A385" w:rsidR="007F7CBA" w:rsidRPr="00F55AD7" w:rsidRDefault="007F7CBA" w:rsidP="00AD47AD">
      <w:pPr>
        <w:pStyle w:val="Heading2"/>
      </w:pPr>
      <w:bookmarkStart w:id="12" w:name="_Toc31656807"/>
      <w:r>
        <w:t>SELECTION PROCESS</w:t>
      </w:r>
      <w:bookmarkEnd w:id="12"/>
    </w:p>
    <w:p w14:paraId="012789C4" w14:textId="77777777" w:rsidR="007F7CBA" w:rsidRPr="00F55AD7" w:rsidRDefault="007F7CBA" w:rsidP="007F7CBA">
      <w:pPr>
        <w:pStyle w:val="Heading2separationline"/>
      </w:pPr>
    </w:p>
    <w:p w14:paraId="63C292A8" w14:textId="1ED493CB" w:rsidR="00AB123C" w:rsidRDefault="008143E7" w:rsidP="007F7CBA">
      <w:pPr>
        <w:pStyle w:val="BodyText"/>
      </w:pPr>
      <w:r>
        <w:t xml:space="preserve">The VTS Authority </w:t>
      </w:r>
      <w:r w:rsidR="0064296B">
        <w:t>should have</w:t>
      </w:r>
      <w:r>
        <w:t xml:space="preserve"> </w:t>
      </w:r>
      <w:r w:rsidR="00AB123C">
        <w:t xml:space="preserve">policies and </w:t>
      </w:r>
      <w:r>
        <w:t xml:space="preserve">processes in place for the </w:t>
      </w:r>
      <w:r w:rsidR="00AB123C">
        <w:t xml:space="preserve">selection and recruitment of VTS personnel.  </w:t>
      </w:r>
      <w:r w:rsidR="00D81BC0">
        <w:t>This may include minimum entry requirements such as:</w:t>
      </w:r>
    </w:p>
    <w:p w14:paraId="319AAF8F" w14:textId="77777777" w:rsidR="00D81BC0" w:rsidRDefault="00D81BC0" w:rsidP="00D81BC0">
      <w:pPr>
        <w:pStyle w:val="Bullet1"/>
      </w:pPr>
      <w:r>
        <w:t>prior skills and knowledge</w:t>
      </w:r>
    </w:p>
    <w:p w14:paraId="164DD120" w14:textId="77777777" w:rsidR="00D81BC0" w:rsidRDefault="00D81BC0" w:rsidP="00D81BC0">
      <w:pPr>
        <w:pStyle w:val="Bullet1"/>
      </w:pPr>
      <w:r>
        <w:t>maritime experience and education</w:t>
      </w:r>
    </w:p>
    <w:p w14:paraId="425C79BD" w14:textId="77777777" w:rsidR="00D81BC0" w:rsidRDefault="00D81BC0" w:rsidP="00D81BC0">
      <w:pPr>
        <w:pStyle w:val="Bullet1"/>
      </w:pPr>
      <w:r>
        <w:t>personal suitability characteristics</w:t>
      </w:r>
    </w:p>
    <w:p w14:paraId="70B71B94" w14:textId="77777777" w:rsidR="00D81BC0" w:rsidRDefault="00D81BC0" w:rsidP="00D81BC0">
      <w:pPr>
        <w:pStyle w:val="Bullet1"/>
      </w:pPr>
      <w:r>
        <w:t>medical fitness requirements</w:t>
      </w:r>
    </w:p>
    <w:p w14:paraId="6BF46FE6" w14:textId="77777777" w:rsidR="00D81BC0" w:rsidRDefault="00D81BC0" w:rsidP="00D81BC0">
      <w:pPr>
        <w:pStyle w:val="Bullet1"/>
        <w:numPr>
          <w:ilvl w:val="0"/>
          <w:numId w:val="0"/>
        </w:numPr>
      </w:pPr>
      <w:r>
        <w:t>English is the accepted language of international business, trade and diplomacy.  Subsequently there is a very high demand for English.  Potential candidates should demonstrate using reliable tests they have attained a sufficient level of the language.</w:t>
      </w:r>
      <w:r w:rsidRPr="00266536">
        <w:t xml:space="preserve"> </w:t>
      </w:r>
    </w:p>
    <w:p w14:paraId="79854557" w14:textId="6561A7D2" w:rsidR="00AB123C" w:rsidRDefault="00AB123C" w:rsidP="007F7CBA">
      <w:pPr>
        <w:pStyle w:val="BodyText"/>
      </w:pPr>
      <w:r>
        <w:t xml:space="preserve">It is </w:t>
      </w:r>
      <w:r w:rsidRPr="00AB123C">
        <w:t>important t</w:t>
      </w:r>
      <w:r>
        <w:t xml:space="preserve">hat a VTS authority </w:t>
      </w:r>
      <w:r w:rsidRPr="00AB123C">
        <w:t>asses</w:t>
      </w:r>
      <w:r>
        <w:t>s</w:t>
      </w:r>
      <w:r w:rsidRPr="00AB123C">
        <w:t xml:space="preserve"> the suitability of the </w:t>
      </w:r>
      <w:r w:rsidR="00AE07D7">
        <w:t>candidates</w:t>
      </w:r>
      <w:r w:rsidRPr="00AB123C">
        <w:t xml:space="preserve"> to perform the required VTS tasks</w:t>
      </w:r>
      <w:r>
        <w:t xml:space="preserve">.  The selection process may include </w:t>
      </w:r>
      <w:r w:rsidRPr="00AB123C">
        <w:t>assess</w:t>
      </w:r>
      <w:r>
        <w:t>ing</w:t>
      </w:r>
      <w:r w:rsidRPr="00AB123C">
        <w:t xml:space="preserve"> the personal attributes</w:t>
      </w:r>
      <w:r>
        <w:t>,</w:t>
      </w:r>
      <w:r w:rsidRPr="00AB123C">
        <w:t xml:space="preserve"> aptitude testing, assessment of prior learning</w:t>
      </w:r>
      <w:r>
        <w:t xml:space="preserve"> and satisfying the</w:t>
      </w:r>
      <w:r w:rsidRPr="00AB123C">
        <w:t xml:space="preserve"> medical/physical requirements</w:t>
      </w:r>
      <w:r>
        <w:t xml:space="preserve">. </w:t>
      </w:r>
    </w:p>
    <w:p w14:paraId="4B82DA76" w14:textId="0B96B635" w:rsidR="00266536" w:rsidRDefault="00266536" w:rsidP="00A33BDE">
      <w:pPr>
        <w:pStyle w:val="Heading3"/>
      </w:pPr>
      <w:bookmarkStart w:id="13" w:name="_Toc31656808"/>
      <w:r>
        <w:t>PERSONAL ATTRIBUTES</w:t>
      </w:r>
      <w:bookmarkEnd w:id="13"/>
    </w:p>
    <w:p w14:paraId="2FD8BFBC" w14:textId="28553707" w:rsidR="00266536" w:rsidRDefault="00266536" w:rsidP="00266536">
      <w:pPr>
        <w:pStyle w:val="Heading2separationline"/>
      </w:pPr>
    </w:p>
    <w:p w14:paraId="47F4D1CA" w14:textId="3C7EA98F" w:rsidR="00A33BDE" w:rsidRDefault="00A33BDE" w:rsidP="00A33BDE">
      <w:pPr>
        <w:pStyle w:val="BodyText"/>
      </w:pPr>
      <w:r>
        <w:t>Personal attributes are important in the selection process</w:t>
      </w:r>
      <w:r w:rsidR="00AE07D7">
        <w:t xml:space="preserve"> and can be </w:t>
      </w:r>
      <w:r>
        <w:t xml:space="preserve">measured </w:t>
      </w:r>
      <w:r w:rsidR="00AE07D7">
        <w:t>in the following manner</w:t>
      </w:r>
      <w:r>
        <w:t xml:space="preserve">: </w:t>
      </w:r>
    </w:p>
    <w:p w14:paraId="5CDA41D7" w14:textId="633DF9B1" w:rsidR="00A33BDE" w:rsidRDefault="00A33BDE" w:rsidP="00A33BDE">
      <w:pPr>
        <w:pStyle w:val="Bullet1"/>
      </w:pPr>
      <w:r>
        <w:t>personality as a prediction of future behaviour, which should be carried out by a behavioural specialist</w:t>
      </w:r>
    </w:p>
    <w:p w14:paraId="682CDE75" w14:textId="1DE2EFF3" w:rsidR="00266536" w:rsidRDefault="00A33BDE" w:rsidP="00A33BDE">
      <w:pPr>
        <w:pStyle w:val="Bullet1"/>
      </w:pPr>
      <w:r>
        <w:t xml:space="preserve">behaviour, which is typically assessed by representatives of the VTS centre.  Candidates should at a minimum </w:t>
      </w:r>
      <w:r w:rsidR="00AE07D7">
        <w:t>show</w:t>
      </w:r>
      <w:r>
        <w:t xml:space="preserve"> an appropriate sense of responsibility, </w:t>
      </w:r>
      <w:r w:rsidR="00AE07D7">
        <w:t>demonstrate</w:t>
      </w:r>
      <w:r>
        <w:t xml:space="preserve"> independence as wel</w:t>
      </w:r>
      <w:r w:rsidR="00AE07D7">
        <w:t xml:space="preserve">l as having a willingness to </w:t>
      </w:r>
      <w:r w:rsidR="00AE07D7">
        <w:br/>
        <w:t>co-</w:t>
      </w:r>
      <w:r>
        <w:t>operate with others as part of a team.</w:t>
      </w:r>
    </w:p>
    <w:p w14:paraId="520A4446" w14:textId="7D57AF93" w:rsidR="007F7CBA" w:rsidRPr="00F55AD7" w:rsidRDefault="007F7CBA" w:rsidP="00A33BDE">
      <w:pPr>
        <w:pStyle w:val="Heading3"/>
      </w:pPr>
      <w:bookmarkStart w:id="14" w:name="_Toc31656809"/>
      <w:r>
        <w:t>APTITUDE/PS</w:t>
      </w:r>
      <w:r w:rsidR="00A33BDE">
        <w:t>YHO</w:t>
      </w:r>
      <w:r>
        <w:t xml:space="preserve">METRIC </w:t>
      </w:r>
      <w:commentRangeStart w:id="15"/>
      <w:r>
        <w:t>TESTING</w:t>
      </w:r>
      <w:commentRangeEnd w:id="15"/>
      <w:r w:rsidR="0064276A">
        <w:rPr>
          <w:rStyle w:val="CommentReference"/>
          <w:rFonts w:asciiTheme="minorHAnsi" w:eastAsiaTheme="minorHAnsi" w:hAnsiTheme="minorHAnsi" w:cstheme="minorBidi"/>
          <w:b w:val="0"/>
          <w:bCs w:val="0"/>
          <w:caps/>
          <w:color w:val="auto"/>
        </w:rPr>
        <w:commentReference w:id="15"/>
      </w:r>
      <w:bookmarkEnd w:id="14"/>
    </w:p>
    <w:p w14:paraId="6EEA09B1" w14:textId="77777777" w:rsidR="007F7CBA" w:rsidRPr="00F55AD7" w:rsidRDefault="007F7CBA" w:rsidP="007F7CBA">
      <w:pPr>
        <w:pStyle w:val="Heading2separationline"/>
      </w:pPr>
    </w:p>
    <w:p w14:paraId="2C44DE64" w14:textId="0F92C64E" w:rsidR="00B44C4F" w:rsidRDefault="0064276A" w:rsidP="0064276A">
      <w:pPr>
        <w:pStyle w:val="BodyText"/>
      </w:pPr>
      <w:r>
        <w:t xml:space="preserve">The VTS Authority should consider personal aptitude and suitability requirements for each </w:t>
      </w:r>
      <w:r w:rsidR="00AE07D7">
        <w:t>candidate</w:t>
      </w:r>
      <w:r>
        <w:t xml:space="preserve">, even if they have previous maritime experience.  </w:t>
      </w:r>
    </w:p>
    <w:p w14:paraId="563D8754" w14:textId="466AE6BE" w:rsidR="0064276A" w:rsidRDefault="0064276A" w:rsidP="0064276A">
      <w:pPr>
        <w:pStyle w:val="BodyText"/>
      </w:pPr>
      <w:r>
        <w:t xml:space="preserve">To assess the applicant’s aptitude and suitability, different types of tests and evaluations may be </w:t>
      </w:r>
      <w:r w:rsidR="00AE07D7">
        <w:t>used,</w:t>
      </w:r>
      <w:r w:rsidR="00AB03C7">
        <w:t xml:space="preserve"> t</w:t>
      </w:r>
      <w:r>
        <w:t xml:space="preserve">his could include, but not be limited to: </w:t>
      </w:r>
    </w:p>
    <w:p w14:paraId="117D84F3" w14:textId="11C0BEF3" w:rsidR="0064276A" w:rsidRDefault="0064276A" w:rsidP="0064276A">
      <w:pPr>
        <w:pStyle w:val="Bullet1"/>
      </w:pPr>
      <w:r>
        <w:t>interviews</w:t>
      </w:r>
    </w:p>
    <w:p w14:paraId="1762132E" w14:textId="4251C1CB" w:rsidR="0064276A" w:rsidRDefault="0064276A" w:rsidP="0064276A">
      <w:pPr>
        <w:pStyle w:val="Bullet1"/>
      </w:pPr>
      <w:r>
        <w:lastRenderedPageBreak/>
        <w:t xml:space="preserve">written tests </w:t>
      </w:r>
    </w:p>
    <w:p w14:paraId="28868854" w14:textId="523BD3C7" w:rsidR="0064276A" w:rsidRDefault="00AB03C7" w:rsidP="0064276A">
      <w:pPr>
        <w:pStyle w:val="Bullet1"/>
      </w:pPr>
      <w:r>
        <w:t>practical test or exercise</w:t>
      </w:r>
    </w:p>
    <w:p w14:paraId="4C28D655" w14:textId="3D368BF3" w:rsidR="0064276A" w:rsidRDefault="0064276A" w:rsidP="0064276A">
      <w:pPr>
        <w:pStyle w:val="Bullet1"/>
      </w:pPr>
      <w:r>
        <w:t>psychometric tests</w:t>
      </w:r>
    </w:p>
    <w:p w14:paraId="420BFE14" w14:textId="782D12E7" w:rsidR="0064276A" w:rsidRDefault="0064276A" w:rsidP="00AB03C7">
      <w:pPr>
        <w:pStyle w:val="BodyText"/>
        <w:spacing w:before="240"/>
      </w:pPr>
      <w:r>
        <w:t xml:space="preserve">Assessments </w:t>
      </w:r>
      <w:r w:rsidR="00084A6D">
        <w:t>sh</w:t>
      </w:r>
      <w:r>
        <w:t xml:space="preserve">ould be designed to </w:t>
      </w:r>
      <w:r w:rsidR="00084A6D">
        <w:t xml:space="preserve">evaluate the </w:t>
      </w:r>
      <w:r w:rsidR="00E626CD">
        <w:t xml:space="preserve">suitability of a candidate </w:t>
      </w:r>
      <w:r w:rsidR="00084A6D">
        <w:t>within a VTS environment by</w:t>
      </w:r>
      <w:r>
        <w:t>:</w:t>
      </w:r>
    </w:p>
    <w:p w14:paraId="611F2133" w14:textId="545A5CEC" w:rsidR="0064276A" w:rsidRDefault="0064276A" w:rsidP="0064276A">
      <w:pPr>
        <w:pStyle w:val="Bullet1"/>
      </w:pPr>
      <w:r>
        <w:t>distinguish</w:t>
      </w:r>
      <w:r w:rsidR="00084A6D">
        <w:t>ing</w:t>
      </w:r>
      <w:r>
        <w:t xml:space="preserve"> among relevant and irrelevant information</w:t>
      </w:r>
      <w:r w:rsidR="00AB03C7">
        <w:t xml:space="preserve"> (</w:t>
      </w:r>
      <w:proofErr w:type="spellStart"/>
      <w:r w:rsidR="00AB03C7">
        <w:t>eg</w:t>
      </w:r>
      <w:proofErr w:type="spellEnd"/>
      <w:r w:rsidR="00AB03C7">
        <w:t xml:space="preserve"> assess the relative movement of fixed and moving objects)</w:t>
      </w:r>
    </w:p>
    <w:p w14:paraId="02499CDD" w14:textId="64D73B5C" w:rsidR="0064276A" w:rsidRDefault="0064276A" w:rsidP="0064276A">
      <w:pPr>
        <w:pStyle w:val="Bullet1"/>
      </w:pPr>
      <w:r>
        <w:t>combin</w:t>
      </w:r>
      <w:r w:rsidR="00084A6D">
        <w:t>ing</w:t>
      </w:r>
      <w:r>
        <w:t xml:space="preserve"> </w:t>
      </w:r>
      <w:r w:rsidR="00084A6D">
        <w:t>auditory and visual information</w:t>
      </w:r>
    </w:p>
    <w:p w14:paraId="506F61CD" w14:textId="2917E788" w:rsidR="00E626CD" w:rsidRDefault="0064276A" w:rsidP="0064276A">
      <w:pPr>
        <w:pStyle w:val="Bullet1"/>
      </w:pPr>
      <w:r>
        <w:t>demonstrat</w:t>
      </w:r>
      <w:r w:rsidR="00084A6D">
        <w:t>ing</w:t>
      </w:r>
      <w:r>
        <w:t xml:space="preserve"> spatial and situational awareness</w:t>
      </w:r>
    </w:p>
    <w:p w14:paraId="4FAFB4CF" w14:textId="2C54B0A8" w:rsidR="0064276A" w:rsidRDefault="0064276A" w:rsidP="0064276A">
      <w:pPr>
        <w:pStyle w:val="Bullet1"/>
      </w:pPr>
      <w:r>
        <w:t>demonstrat</w:t>
      </w:r>
      <w:r w:rsidR="00084A6D">
        <w:t>ing</w:t>
      </w:r>
      <w:r>
        <w:t xml:space="preserve"> alertness and decisiveness when </w:t>
      </w:r>
      <w:r w:rsidR="00084A6D">
        <w:t>required</w:t>
      </w:r>
    </w:p>
    <w:p w14:paraId="22B83614" w14:textId="7934DA1D" w:rsidR="0064276A" w:rsidRDefault="0064276A" w:rsidP="0064276A">
      <w:pPr>
        <w:pStyle w:val="Bullet1"/>
      </w:pPr>
      <w:r>
        <w:t>carry</w:t>
      </w:r>
      <w:r w:rsidR="00084A6D">
        <w:t>ing</w:t>
      </w:r>
      <w:r>
        <w:t xml:space="preserve"> out several tasks simultaneously</w:t>
      </w:r>
      <w:r w:rsidR="00E626CD">
        <w:t xml:space="preserve"> (multi-tasking)</w:t>
      </w:r>
    </w:p>
    <w:p w14:paraId="0FFF5EAE" w14:textId="35498D4B" w:rsidR="0064276A" w:rsidRDefault="0064276A" w:rsidP="0064276A">
      <w:pPr>
        <w:pStyle w:val="Bullet1"/>
      </w:pPr>
      <w:r>
        <w:t>carry</w:t>
      </w:r>
      <w:r w:rsidR="00084A6D">
        <w:t>ing</w:t>
      </w:r>
      <w:r>
        <w:t xml:space="preserve"> out routine work witho</w:t>
      </w:r>
      <w:r w:rsidR="00084A6D">
        <w:t>ut losing situational awareness</w:t>
      </w:r>
    </w:p>
    <w:p w14:paraId="5900090B" w14:textId="5CE3B4CF" w:rsidR="00E626CD" w:rsidRDefault="00E626CD" w:rsidP="00E626CD">
      <w:pPr>
        <w:pStyle w:val="Bullet1"/>
      </w:pPr>
      <w:r>
        <w:t>prioritis</w:t>
      </w:r>
      <w:r w:rsidR="00084A6D">
        <w:t>ing</w:t>
      </w:r>
      <w:r>
        <w:t xml:space="preserve"> and decid</w:t>
      </w:r>
      <w:r w:rsidR="00084A6D">
        <w:t>ing</w:t>
      </w:r>
      <w:r>
        <w:t xml:space="preserve"> what situ</w:t>
      </w:r>
      <w:r w:rsidR="00084A6D">
        <w:t>ations require immediate action</w:t>
      </w:r>
    </w:p>
    <w:p w14:paraId="52E002A4" w14:textId="093B7227" w:rsidR="0064276A" w:rsidRDefault="0064276A" w:rsidP="0064276A">
      <w:pPr>
        <w:pStyle w:val="Bullet1"/>
      </w:pPr>
      <w:r>
        <w:t xml:space="preserve">show initiative </w:t>
      </w:r>
      <w:r w:rsidR="00AB03C7">
        <w:t xml:space="preserve">and make decisions </w:t>
      </w:r>
      <w:r>
        <w:t>while working within a framework of standards, regulations and structured pro</w:t>
      </w:r>
      <w:r w:rsidR="00AB03C7">
        <w:t>cedures</w:t>
      </w:r>
    </w:p>
    <w:p w14:paraId="76D227B7" w14:textId="1B81D6C4" w:rsidR="0064276A" w:rsidRDefault="00AB03C7" w:rsidP="00B676B6">
      <w:pPr>
        <w:pStyle w:val="Bullet1"/>
      </w:pPr>
      <w:r>
        <w:t>work</w:t>
      </w:r>
      <w:r w:rsidR="00084A6D">
        <w:t>ing</w:t>
      </w:r>
      <w:r>
        <w:t xml:space="preserve"> under conditions of stress</w:t>
      </w:r>
    </w:p>
    <w:p w14:paraId="45956935" w14:textId="3E330325" w:rsidR="00E626CD" w:rsidRDefault="000005D1" w:rsidP="0064276A">
      <w:pPr>
        <w:pStyle w:val="Bullet1"/>
      </w:pPr>
      <w:r>
        <w:t xml:space="preserve">demonstrating </w:t>
      </w:r>
      <w:r w:rsidR="00E626CD">
        <w:t>effective participation as a member of a team</w:t>
      </w:r>
    </w:p>
    <w:p w14:paraId="2382CA75" w14:textId="0C57CBC6" w:rsidR="007F7CBA" w:rsidRDefault="0064276A" w:rsidP="0064276A">
      <w:pPr>
        <w:pStyle w:val="Bullet1"/>
      </w:pPr>
      <w:r>
        <w:t>demonstrat</w:t>
      </w:r>
      <w:r w:rsidR="000005D1">
        <w:t>ing</w:t>
      </w:r>
      <w:r>
        <w:t xml:space="preserve"> appropriate communication and literacy skills</w:t>
      </w:r>
      <w:r w:rsidR="00AB03C7">
        <w:t xml:space="preserve"> (written and oral)</w:t>
      </w:r>
    </w:p>
    <w:p w14:paraId="3079948C" w14:textId="6A9523EF" w:rsidR="007F7CBA" w:rsidRDefault="007F7CBA" w:rsidP="00A33BDE">
      <w:pPr>
        <w:pStyle w:val="Heading3"/>
      </w:pPr>
      <w:bookmarkStart w:id="16" w:name="_Toc31656810"/>
      <w:r>
        <w:t>MEDICAL / PHYSICAL REQUIREMENTS</w:t>
      </w:r>
      <w:bookmarkEnd w:id="16"/>
    </w:p>
    <w:p w14:paraId="43449793" w14:textId="77777777" w:rsidR="007F7CBA" w:rsidRPr="007F7CBA" w:rsidRDefault="007F7CBA" w:rsidP="007F7CBA">
      <w:pPr>
        <w:pStyle w:val="Heading2separationline"/>
      </w:pPr>
    </w:p>
    <w:p w14:paraId="0A9B8141" w14:textId="11098678" w:rsidR="007F7CBA" w:rsidRDefault="00AB03C7" w:rsidP="00586C48">
      <w:pPr>
        <w:pStyle w:val="BodyText"/>
      </w:pPr>
      <w:r>
        <w:t xml:space="preserve">The </w:t>
      </w:r>
      <w:r w:rsidRPr="00AB03C7">
        <w:t xml:space="preserve">VTS Authority </w:t>
      </w:r>
      <w:r w:rsidR="008143E7">
        <w:t>may establish policies, which</w:t>
      </w:r>
      <w:r>
        <w:t xml:space="preserve"> </w:t>
      </w:r>
      <w:r w:rsidR="008143E7">
        <w:t xml:space="preserve">candidates and VTS personnel </w:t>
      </w:r>
      <w:r>
        <w:t>need to m</w:t>
      </w:r>
      <w:r w:rsidR="008143E7">
        <w:t>e</w:t>
      </w:r>
      <w:r>
        <w:t>et such as medical, hearing and optical</w:t>
      </w:r>
      <w:r w:rsidR="008143E7">
        <w:t xml:space="preserve"> requirements</w:t>
      </w:r>
      <w:r>
        <w:t xml:space="preserve">. </w:t>
      </w:r>
      <w:r w:rsidRPr="00AB03C7">
        <w:t xml:space="preserve"> </w:t>
      </w:r>
    </w:p>
    <w:p w14:paraId="27B23896" w14:textId="24E00206" w:rsidR="00D665C0" w:rsidRDefault="00BB055D" w:rsidP="00D665C0">
      <w:pPr>
        <w:pStyle w:val="Heading2"/>
      </w:pPr>
      <w:bookmarkStart w:id="17" w:name="_Toc31656811"/>
      <w:commentRangeStart w:id="18"/>
      <w:r>
        <w:t>SHIFTWORK</w:t>
      </w:r>
      <w:commentRangeEnd w:id="18"/>
      <w:r w:rsidR="004C3C02">
        <w:rPr>
          <w:rStyle w:val="CommentReference"/>
          <w:rFonts w:asciiTheme="minorHAnsi" w:eastAsiaTheme="minorHAnsi" w:hAnsiTheme="minorHAnsi" w:cstheme="minorBidi"/>
          <w:b w:val="0"/>
          <w:bCs w:val="0"/>
          <w:caps w:val="0"/>
          <w:color w:val="auto"/>
        </w:rPr>
        <w:commentReference w:id="18"/>
      </w:r>
      <w:bookmarkEnd w:id="17"/>
    </w:p>
    <w:p w14:paraId="7EF762BD" w14:textId="6D6747D4" w:rsidR="00D665C0" w:rsidRDefault="00D665C0" w:rsidP="00D665C0">
      <w:pPr>
        <w:pStyle w:val="Heading2separationline"/>
      </w:pPr>
    </w:p>
    <w:p w14:paraId="7AA322D8" w14:textId="77777777" w:rsidR="00FC3475" w:rsidRDefault="00D665C0" w:rsidP="00D665C0">
      <w:pPr>
        <w:pStyle w:val="BodyText"/>
      </w:pPr>
      <w:r w:rsidRPr="00D665C0">
        <w:t>People vary in how they cope with shift work depending on their health, fitness, age, lifestyle</w:t>
      </w:r>
      <w:r w:rsidR="00FC3475">
        <w:t xml:space="preserve">, and domestic responsibilities - </w:t>
      </w:r>
      <w:r w:rsidRPr="00D665C0">
        <w:t xml:space="preserve">some adapt well, others do not. </w:t>
      </w:r>
    </w:p>
    <w:p w14:paraId="3729CE36" w14:textId="2891B6D1" w:rsidR="00E61B5A" w:rsidRDefault="00E61B5A" w:rsidP="00D665C0">
      <w:pPr>
        <w:pStyle w:val="BodyText"/>
      </w:pPr>
      <w:r>
        <w:t>I</w:t>
      </w:r>
      <w:r w:rsidR="00FC3475">
        <w:t xml:space="preserve">n the recruitment </w:t>
      </w:r>
      <w:r>
        <w:t xml:space="preserve">process, </w:t>
      </w:r>
      <w:r w:rsidR="00FC3475">
        <w:t>a candidate</w:t>
      </w:r>
      <w:r>
        <w:t xml:space="preserve"> should be provided with information about the VTS’s </w:t>
      </w:r>
      <w:proofErr w:type="spellStart"/>
      <w:r>
        <w:t>shiftwork</w:t>
      </w:r>
      <w:proofErr w:type="spellEnd"/>
      <w:r>
        <w:t xml:space="preserve"> environment.  Further, if they are successful it may be possible to offer work experience to allow the candidate to make </w:t>
      </w:r>
      <w:r w:rsidRPr="00FC3475">
        <w:t>a</w:t>
      </w:r>
      <w:r>
        <w:t>n</w:t>
      </w:r>
      <w:r w:rsidRPr="00FC3475">
        <w:t xml:space="preserve"> informed decision </w:t>
      </w:r>
      <w:r>
        <w:t xml:space="preserve">to </w:t>
      </w:r>
      <w:r w:rsidRPr="00FC3475">
        <w:t xml:space="preserve">whether </w:t>
      </w:r>
      <w:proofErr w:type="spellStart"/>
      <w:r>
        <w:t>shiftwork</w:t>
      </w:r>
      <w:proofErr w:type="spellEnd"/>
      <w:r>
        <w:t xml:space="preserve"> is suitable for them.</w:t>
      </w:r>
    </w:p>
    <w:p w14:paraId="7155C82C" w14:textId="7CCEAC7B" w:rsidR="00FC0275" w:rsidRDefault="00FC0275" w:rsidP="00D665C0">
      <w:pPr>
        <w:pStyle w:val="BodyText"/>
      </w:pPr>
      <w:r>
        <w:t xml:space="preserve">VTS Authorities may establish policies </w:t>
      </w:r>
      <w:r w:rsidR="00E475F1">
        <w:t xml:space="preserve">and procedures </w:t>
      </w:r>
      <w:r w:rsidR="009B35DD">
        <w:t xml:space="preserve">associated with the management of </w:t>
      </w:r>
      <w:r w:rsidR="00427F35">
        <w:t xml:space="preserve">shift </w:t>
      </w:r>
      <w:r w:rsidR="009B35DD">
        <w:t xml:space="preserve">rosters and </w:t>
      </w:r>
      <w:r w:rsidR="00E475F1">
        <w:t>fatigue management</w:t>
      </w:r>
      <w:r w:rsidR="009B35DD">
        <w:t xml:space="preserve">.  </w:t>
      </w:r>
    </w:p>
    <w:p w14:paraId="7B1612AA" w14:textId="0114F597" w:rsidR="007F7CBA" w:rsidRPr="00F55AD7" w:rsidRDefault="00211305" w:rsidP="007F7CBA">
      <w:pPr>
        <w:pStyle w:val="Heading1"/>
      </w:pPr>
      <w:bookmarkStart w:id="19" w:name="_Toc31656812"/>
      <w:r>
        <w:t>TRAINING</w:t>
      </w:r>
      <w:bookmarkEnd w:id="19"/>
    </w:p>
    <w:p w14:paraId="18D6F760" w14:textId="77777777" w:rsidR="007F7CBA" w:rsidRPr="00F55AD7" w:rsidRDefault="007F7CBA" w:rsidP="007F7CBA">
      <w:pPr>
        <w:pStyle w:val="Heading1separatationline"/>
      </w:pPr>
    </w:p>
    <w:p w14:paraId="37B71BE9" w14:textId="2FBAC4DF" w:rsidR="000772E3" w:rsidRDefault="00AD47AD" w:rsidP="00AD47AD">
      <w:pPr>
        <w:pStyle w:val="Heading2"/>
      </w:pPr>
      <w:bookmarkStart w:id="20" w:name="_Toc31656813"/>
      <w:r>
        <w:t>introduction</w:t>
      </w:r>
      <w:bookmarkEnd w:id="20"/>
    </w:p>
    <w:p w14:paraId="0D6A5DE8" w14:textId="714044FD" w:rsidR="000772E3" w:rsidRDefault="000772E3" w:rsidP="000772E3">
      <w:pPr>
        <w:pStyle w:val="Heading2separationline"/>
      </w:pPr>
    </w:p>
    <w:p w14:paraId="2C1ACDA7" w14:textId="42C424CA" w:rsidR="000772E3" w:rsidRDefault="000772E3" w:rsidP="000772E3">
      <w:pPr>
        <w:pStyle w:val="BodyText"/>
      </w:pPr>
      <w:r w:rsidRPr="000772E3">
        <w:t xml:space="preserve">Training of VTS personnel follows the STCW format used by IMO for the training of shipboard personnel and sets out the requirements for competency-based training for such personnel.  </w:t>
      </w:r>
    </w:p>
    <w:p w14:paraId="6B73B5DD" w14:textId="210DBDE7" w:rsidR="0071097F" w:rsidRPr="0071097F" w:rsidRDefault="0071097F" w:rsidP="0071097F">
      <w:pPr>
        <w:pStyle w:val="Bullet1"/>
        <w:numPr>
          <w:ilvl w:val="0"/>
          <w:numId w:val="0"/>
        </w:numPr>
      </w:pPr>
      <w:r w:rsidRPr="0071097F">
        <w:t xml:space="preserve">The levels of competence tables contained in IALA Model Courses </w:t>
      </w:r>
      <w:r w:rsidR="00B44C4F" w:rsidRPr="0071097F">
        <w:t>are based on the STCW 95 Code</w:t>
      </w:r>
      <w:r w:rsidR="00B44C4F">
        <w:t xml:space="preserve"> and </w:t>
      </w:r>
      <w:r w:rsidRPr="0071097F">
        <w:t xml:space="preserve">follow a similar format to </w:t>
      </w:r>
      <w:r w:rsidR="005F5649">
        <w:t>the</w:t>
      </w:r>
      <w:r w:rsidRPr="0071097F">
        <w:t xml:space="preserve"> IMO Model Courses. The teaching syllabus identifies the level of competence, the </w:t>
      </w:r>
      <w:r w:rsidRPr="0071097F">
        <w:lastRenderedPageBreak/>
        <w:t>knowledge, understanding and proficiency that are required including the methods for demonstrating competency and the criteria by which it should be evaluated.</w:t>
      </w:r>
    </w:p>
    <w:p w14:paraId="61F2E778" w14:textId="77777777" w:rsidR="00EB26BA" w:rsidRDefault="00EB26BA" w:rsidP="00EB26BA">
      <w:pPr>
        <w:pStyle w:val="Heading2"/>
      </w:pPr>
      <w:bookmarkStart w:id="21" w:name="_Toc31656814"/>
      <w:r>
        <w:t>RECOGNITION OF PRIOR LEARNING</w:t>
      </w:r>
      <w:bookmarkEnd w:id="21"/>
    </w:p>
    <w:p w14:paraId="3EA6C5D4" w14:textId="77777777" w:rsidR="00EB26BA" w:rsidRDefault="00EB26BA" w:rsidP="00EB26BA">
      <w:pPr>
        <w:pStyle w:val="Heading2separationline"/>
      </w:pPr>
    </w:p>
    <w:p w14:paraId="1F002AB0" w14:textId="77777777" w:rsidR="00EB26BA" w:rsidRDefault="00EB26BA" w:rsidP="00EB26BA">
      <w:pPr>
        <w:pStyle w:val="BodyText"/>
      </w:pPr>
      <w:r>
        <w:t xml:space="preserve">Depending on the formal training and experience of a candidate, it is possible that exemptions from a module or subject elements within a VTS Model Course are sought. The training organisation delivering the accredited model course should assess a candidates prior learning.  </w:t>
      </w:r>
    </w:p>
    <w:p w14:paraId="64725F27" w14:textId="77777777" w:rsidR="00EB26BA" w:rsidRDefault="00EB26BA" w:rsidP="00EB26BA">
      <w:pPr>
        <w:pStyle w:val="BodyText"/>
      </w:pPr>
      <w:r>
        <w:t xml:space="preserve">Various assessment methods are available to provide an accurate measure of the candidate’s prior learning.  A combination of methods may be needed to ensure that all aspects of prior learning are </w:t>
      </w:r>
      <w:proofErr w:type="gramStart"/>
      <w:r>
        <w:t>taken into account</w:t>
      </w:r>
      <w:proofErr w:type="gramEnd"/>
      <w:r>
        <w:t xml:space="preserve">.  </w:t>
      </w:r>
    </w:p>
    <w:p w14:paraId="12B9445F" w14:textId="77777777" w:rsidR="00EB26BA" w:rsidRPr="00725CCA" w:rsidRDefault="00EB26BA" w:rsidP="00EB26BA">
      <w:pPr>
        <w:pStyle w:val="BodyText"/>
      </w:pPr>
      <w:r>
        <w:t>When the prior learning assessment indicates the candidate has the necessary competence, then no training is required for that particular subject.  However, where the assessment indicates that the competence levels are not being met, then appropriate training should be given.</w:t>
      </w:r>
    </w:p>
    <w:tbl>
      <w:tblPr>
        <w:tblStyle w:val="TableGrid"/>
        <w:tblW w:w="0" w:type="auto"/>
        <w:shd w:val="clear" w:color="auto" w:fill="B5E1FF" w:themeFill="accent1" w:themeFillTint="33"/>
        <w:tblLook w:val="04A0" w:firstRow="1" w:lastRow="0" w:firstColumn="1" w:lastColumn="0" w:noHBand="0" w:noVBand="1"/>
      </w:tblPr>
      <w:tblGrid>
        <w:gridCol w:w="10195"/>
      </w:tblGrid>
      <w:tr w:rsidR="00EB26BA" w:rsidRPr="00D47BC0" w14:paraId="2A427108" w14:textId="77777777" w:rsidTr="00B60053">
        <w:tc>
          <w:tcPr>
            <w:tcW w:w="10195" w:type="dxa"/>
            <w:shd w:val="clear" w:color="auto" w:fill="B5E1FF" w:themeFill="accent1" w:themeFillTint="33"/>
          </w:tcPr>
          <w:p w14:paraId="6880A4E2" w14:textId="77777777" w:rsidR="00EB26BA" w:rsidRPr="00D47BC0" w:rsidRDefault="00EB26BA" w:rsidP="00B60053">
            <w:pPr>
              <w:pStyle w:val="BodyText"/>
            </w:pPr>
            <w:r w:rsidRPr="00D47BC0">
              <w:rPr>
                <w:i/>
              </w:rPr>
              <w:t xml:space="preserve">IALA Guideline 1017 - Assessment of Prior Learning exemptions for VTS model courses </w:t>
            </w:r>
            <w:commentRangeStart w:id="22"/>
            <w:r w:rsidRPr="00D47BC0">
              <w:rPr>
                <w:i/>
                <w:strike/>
              </w:rPr>
              <w:t>Assessment of Training for VTS</w:t>
            </w:r>
            <w:commentRangeEnd w:id="22"/>
            <w:r>
              <w:rPr>
                <w:rStyle w:val="CommentReference"/>
              </w:rPr>
              <w:commentReference w:id="22"/>
            </w:r>
            <w:r>
              <w:rPr>
                <w:i/>
              </w:rPr>
              <w:t xml:space="preserve"> </w:t>
            </w:r>
            <w:r w:rsidRPr="00D47BC0">
              <w:t xml:space="preserve">provides further guidance on the recognition of prior learning. </w:t>
            </w:r>
          </w:p>
        </w:tc>
      </w:tr>
    </w:tbl>
    <w:p w14:paraId="51F70E35" w14:textId="77777777" w:rsidR="00EB26BA" w:rsidRDefault="00EB26BA" w:rsidP="00EB26BA">
      <w:pPr>
        <w:pStyle w:val="BodyText"/>
      </w:pPr>
    </w:p>
    <w:p w14:paraId="2C1DF40D" w14:textId="20EF99BD" w:rsidR="00FB4DA1" w:rsidRDefault="00EB26BA" w:rsidP="00AD47AD">
      <w:pPr>
        <w:pStyle w:val="Heading2"/>
      </w:pPr>
      <w:bookmarkStart w:id="23" w:name="_Toc31656815"/>
      <w:r>
        <w:t>MODEL COURSES</w:t>
      </w:r>
      <w:bookmarkEnd w:id="23"/>
      <w:r w:rsidR="00C637DE">
        <w:t xml:space="preserve"> </w:t>
      </w:r>
    </w:p>
    <w:p w14:paraId="2EB14268" w14:textId="6455757D" w:rsidR="00FB4DA1" w:rsidRDefault="00FB4DA1" w:rsidP="00FB4DA1">
      <w:pPr>
        <w:pStyle w:val="Heading2separationline"/>
      </w:pPr>
    </w:p>
    <w:p w14:paraId="2E8A060E" w14:textId="77777777" w:rsidR="008B3FF5" w:rsidRDefault="00912004" w:rsidP="008B3FF5">
      <w:pPr>
        <w:pStyle w:val="BodyText"/>
      </w:pPr>
      <w:r w:rsidRPr="00912004">
        <w:t>Competent Authorities are encouraged to adopt th</w:t>
      </w:r>
      <w:r>
        <w:t xml:space="preserve">e IALA </w:t>
      </w:r>
      <w:r w:rsidRPr="00912004">
        <w:t>Model Course</w:t>
      </w:r>
      <w:r>
        <w:t>s</w:t>
      </w:r>
      <w:r w:rsidRPr="00912004">
        <w:t xml:space="preserve"> as part of the basis for mandatory training in a manner consistent with their domestic legal framework.</w:t>
      </w:r>
      <w:r w:rsidR="008B3FF5" w:rsidRPr="008B3FF5">
        <w:t xml:space="preserve"> </w:t>
      </w:r>
    </w:p>
    <w:p w14:paraId="61BD1CE8" w14:textId="5377D7DD" w:rsidR="00E60717" w:rsidRDefault="00E60717" w:rsidP="00E60717">
      <w:pPr>
        <w:pStyle w:val="BodyText"/>
      </w:pPr>
      <w:r>
        <w:t>The basis of VTS training is set out in the following IALA Model Courses:</w:t>
      </w:r>
    </w:p>
    <w:p w14:paraId="2F0AEA91" w14:textId="2101300F" w:rsidR="00E60717" w:rsidRDefault="00E60717" w:rsidP="00E60717">
      <w:pPr>
        <w:pStyle w:val="Bullet1"/>
      </w:pPr>
      <w:r>
        <w:t>V‐103/1</w:t>
      </w:r>
      <w:r w:rsidR="00912004">
        <w:t xml:space="preserve"> -</w:t>
      </w:r>
      <w:r>
        <w:t xml:space="preserve"> VTS Operator Training</w:t>
      </w:r>
    </w:p>
    <w:p w14:paraId="50D580EF" w14:textId="6FEC1E32" w:rsidR="00E60717" w:rsidRDefault="00E60717" w:rsidP="00E60717">
      <w:pPr>
        <w:pStyle w:val="Bullet1"/>
      </w:pPr>
      <w:r>
        <w:t xml:space="preserve">V‐103/2 </w:t>
      </w:r>
      <w:r w:rsidR="00912004">
        <w:t xml:space="preserve">- </w:t>
      </w:r>
      <w:r>
        <w:t>VTS Supervisor Training</w:t>
      </w:r>
    </w:p>
    <w:p w14:paraId="29C03CDF" w14:textId="676BFDE5" w:rsidR="00E60717" w:rsidRDefault="00E60717" w:rsidP="00E60717">
      <w:pPr>
        <w:pStyle w:val="Bullet1"/>
      </w:pPr>
      <w:r>
        <w:t xml:space="preserve">V‐103/3 </w:t>
      </w:r>
      <w:r w:rsidR="00912004">
        <w:t xml:space="preserve">- </w:t>
      </w:r>
      <w:r>
        <w:t>VTS On‐the‐Job Training</w:t>
      </w:r>
    </w:p>
    <w:p w14:paraId="4EEC0E01" w14:textId="57E3E85A" w:rsidR="00E60717" w:rsidRDefault="00E60717" w:rsidP="00E60717">
      <w:pPr>
        <w:pStyle w:val="Bullet1"/>
      </w:pPr>
      <w:r>
        <w:t>V‐103/</w:t>
      </w:r>
      <w:proofErr w:type="gramStart"/>
      <w:r>
        <w:t xml:space="preserve">4 </w:t>
      </w:r>
      <w:r w:rsidR="00912004">
        <w:t xml:space="preserve"> -</w:t>
      </w:r>
      <w:proofErr w:type="gramEnd"/>
      <w:r>
        <w:t>VTS On‐the‐Job Training Instructor</w:t>
      </w:r>
    </w:p>
    <w:p w14:paraId="50E211C8" w14:textId="11E3C335" w:rsidR="00E60717" w:rsidRDefault="00E60717" w:rsidP="00E60717">
      <w:pPr>
        <w:pStyle w:val="Bullet1"/>
      </w:pPr>
      <w:r>
        <w:t xml:space="preserve">V‐103/5 </w:t>
      </w:r>
      <w:r w:rsidR="00912004">
        <w:t xml:space="preserve">- Revalidation of VTS Qualifications </w:t>
      </w:r>
      <w:commentRangeStart w:id="24"/>
      <w:r w:rsidRPr="00912004">
        <w:rPr>
          <w:strike/>
        </w:rPr>
        <w:t>The Revalidation Process for VTS Qualification and Certification</w:t>
      </w:r>
      <w:commentRangeEnd w:id="24"/>
      <w:r w:rsidR="0028426C">
        <w:rPr>
          <w:rStyle w:val="CommentReference"/>
          <w:color w:val="auto"/>
        </w:rPr>
        <w:commentReference w:id="24"/>
      </w:r>
      <w:r>
        <w:t>.</w:t>
      </w:r>
    </w:p>
    <w:p w14:paraId="196022FA" w14:textId="3BF97644" w:rsidR="00C637DE" w:rsidRDefault="00E60717" w:rsidP="009B05AF">
      <w:pPr>
        <w:pStyle w:val="BodyText"/>
      </w:pPr>
      <w:r>
        <w:t>The</w:t>
      </w:r>
      <w:r w:rsidR="009B05AF">
        <w:t>se c</w:t>
      </w:r>
      <w:r>
        <w:t xml:space="preserve">ourses are designed to produce universally common </w:t>
      </w:r>
      <w:r w:rsidR="004C1A95">
        <w:t xml:space="preserve">international </w:t>
      </w:r>
      <w:r>
        <w:t xml:space="preserve">standards of training </w:t>
      </w:r>
      <w:r w:rsidR="009B05AF">
        <w:t>for</w:t>
      </w:r>
      <w:r w:rsidR="0071097F">
        <w:t xml:space="preserve"> VTS personnel</w:t>
      </w:r>
      <w:r w:rsidR="004C1A95">
        <w:t xml:space="preserve"> by </w:t>
      </w:r>
      <w:proofErr w:type="gramStart"/>
      <w:r w:rsidR="004C1A95">
        <w:t>taking into account</w:t>
      </w:r>
      <w:proofErr w:type="gramEnd"/>
      <w:r w:rsidR="004C1A95">
        <w:t xml:space="preserve"> </w:t>
      </w:r>
      <w:r w:rsidR="00EE591C">
        <w:t>the training previously received and experience.</w:t>
      </w:r>
      <w:r w:rsidR="009B05AF">
        <w:t xml:space="preserve">  M</w:t>
      </w:r>
      <w:r w:rsidR="00EE591C">
        <w:t>odel</w:t>
      </w:r>
      <w:r w:rsidR="00C637DE">
        <w:t xml:space="preserve"> course</w:t>
      </w:r>
      <w:r w:rsidR="00EE591C">
        <w:t>s</w:t>
      </w:r>
      <w:r w:rsidR="00C637DE">
        <w:t xml:space="preserve"> can be </w:t>
      </w:r>
      <w:r w:rsidR="009B05AF">
        <w:t xml:space="preserve">further </w:t>
      </w:r>
      <w:r w:rsidR="00C637DE">
        <w:t xml:space="preserve">adapted </w:t>
      </w:r>
      <w:r w:rsidR="009B05AF">
        <w:t>to m</w:t>
      </w:r>
      <w:r>
        <w:t xml:space="preserve">eet the </w:t>
      </w:r>
      <w:r w:rsidR="0071097F">
        <w:t xml:space="preserve">training needs </w:t>
      </w:r>
      <w:r>
        <w:t xml:space="preserve">of </w:t>
      </w:r>
      <w:r w:rsidR="0071097F">
        <w:t>a candidate</w:t>
      </w:r>
      <w:r w:rsidR="00B44C4F">
        <w:t>,</w:t>
      </w:r>
      <w:r w:rsidR="009B05AF">
        <w:t xml:space="preserve"> and </w:t>
      </w:r>
      <w:r w:rsidR="00B44C4F">
        <w:t xml:space="preserve">to </w:t>
      </w:r>
      <w:r w:rsidR="009B05AF">
        <w:t xml:space="preserve">ensure the course </w:t>
      </w:r>
      <w:r>
        <w:t>m</w:t>
      </w:r>
      <w:r w:rsidR="009B05AF">
        <w:t xml:space="preserve">eets </w:t>
      </w:r>
      <w:r>
        <w:t>the requirements of the Competent/VTS Authority</w:t>
      </w:r>
      <w:r w:rsidR="009B05AF">
        <w:t>.</w:t>
      </w:r>
    </w:p>
    <w:p w14:paraId="320157A1" w14:textId="767F238C" w:rsidR="00EE591C" w:rsidRDefault="00EE591C" w:rsidP="00EE591C">
      <w:pPr>
        <w:pStyle w:val="Bullet1"/>
        <w:numPr>
          <w:ilvl w:val="0"/>
          <w:numId w:val="0"/>
        </w:numPr>
      </w:pPr>
      <w:r>
        <w:t>All training and assessment of VTS Personnel should be:</w:t>
      </w:r>
    </w:p>
    <w:p w14:paraId="788B7E65" w14:textId="3A629502" w:rsidR="00EE591C" w:rsidRDefault="00EE591C" w:rsidP="00EE591C">
      <w:pPr>
        <w:pStyle w:val="Bullet1"/>
      </w:pPr>
      <w:r>
        <w:t>structured in accordance with written programmes, including such methods and media of delivery, procedures, and course material as are necessary to achieve the prescribed standard of competence</w:t>
      </w:r>
      <w:r w:rsidR="004F3197">
        <w:t>.</w:t>
      </w:r>
    </w:p>
    <w:p w14:paraId="010DC6B9" w14:textId="516A4C76" w:rsidR="009B05AF" w:rsidRDefault="00EE591C" w:rsidP="008B3FF5">
      <w:pPr>
        <w:pStyle w:val="Bullet1"/>
      </w:pPr>
      <w:r w:rsidRPr="00EE591C">
        <w:t>conducted</w:t>
      </w:r>
      <w:r>
        <w:t xml:space="preserve">, monitored, evaluated and supported by persons appropriately qualified. </w:t>
      </w:r>
    </w:p>
    <w:p w14:paraId="6E0F16B4" w14:textId="77617870" w:rsidR="007F7CBA" w:rsidRPr="00F55AD7" w:rsidRDefault="003F6D4C" w:rsidP="00EB26BA">
      <w:pPr>
        <w:pStyle w:val="Heading3"/>
      </w:pPr>
      <w:bookmarkStart w:id="25" w:name="_Toc31656816"/>
      <w:r>
        <w:t xml:space="preserve">V103/1 - </w:t>
      </w:r>
      <w:r w:rsidR="00944281">
        <w:t>VTS OPERATOR</w:t>
      </w:r>
      <w:r>
        <w:t xml:space="preserve"> MODEL COURSE</w:t>
      </w:r>
      <w:bookmarkEnd w:id="25"/>
    </w:p>
    <w:p w14:paraId="7A0DA583" w14:textId="72EC100B" w:rsidR="001D17DF" w:rsidRPr="001D17DF" w:rsidRDefault="001D17DF" w:rsidP="001D17DF">
      <w:pPr>
        <w:pStyle w:val="BodyText"/>
      </w:pPr>
      <w:r w:rsidRPr="001D17DF">
        <w:t>The VTS Operator course provides a student with the qualifications to enable them to perform the duties of a VTS</w:t>
      </w:r>
      <w:r>
        <w:t xml:space="preserve"> </w:t>
      </w:r>
      <w:r w:rsidRPr="001D17DF">
        <w:t>O</w:t>
      </w:r>
      <w:r>
        <w:t>perator</w:t>
      </w:r>
      <w:r w:rsidRPr="001D17DF">
        <w:t xml:space="preserve">. </w:t>
      </w:r>
      <w:r>
        <w:t xml:space="preserve"> </w:t>
      </w:r>
      <w:r w:rsidRPr="001D17DF">
        <w:t>In particular, it provides the curriculum to ensure a student has the requisite understanding and skill sets to:</w:t>
      </w:r>
    </w:p>
    <w:p w14:paraId="78938155" w14:textId="156B2749" w:rsidR="001D17DF" w:rsidRPr="001D17DF" w:rsidRDefault="001D17DF" w:rsidP="001D17DF">
      <w:pPr>
        <w:pStyle w:val="Bullet1"/>
      </w:pPr>
      <w:r w:rsidRPr="001D17DF">
        <w:t xml:space="preserve">provide timely and relevant information on factors that may influence the ship's transit and to assist on-board decision making  </w:t>
      </w:r>
    </w:p>
    <w:p w14:paraId="4DD585B3" w14:textId="33274AA0" w:rsidR="001D17DF" w:rsidRPr="001D17DF" w:rsidRDefault="001D17DF" w:rsidP="001D17DF">
      <w:pPr>
        <w:pStyle w:val="Bullet1"/>
      </w:pPr>
      <w:r w:rsidRPr="001D17DF">
        <w:t>monitor and manage traffic to ensure the safety and efficiency of ship movements.</w:t>
      </w:r>
    </w:p>
    <w:p w14:paraId="35421EF8" w14:textId="14479389" w:rsidR="001D17DF" w:rsidRPr="001D17DF" w:rsidRDefault="001D17DF" w:rsidP="001D17DF">
      <w:pPr>
        <w:pStyle w:val="Bullet1"/>
        <w:rPr>
          <w:rFonts w:asciiTheme="majorHAnsi" w:eastAsiaTheme="majorEastAsia" w:hAnsiTheme="majorHAnsi" w:cstheme="majorBidi"/>
          <w:b/>
          <w:bCs/>
          <w:caps/>
          <w:color w:val="407EC9"/>
          <w:sz w:val="24"/>
          <w:szCs w:val="24"/>
        </w:rPr>
      </w:pPr>
      <w:r w:rsidRPr="001D17DF">
        <w:lastRenderedPageBreak/>
        <w:t xml:space="preserve">respond to developing unsafe situations to assist the decision-making process on board </w:t>
      </w:r>
    </w:p>
    <w:p w14:paraId="76CD857C" w14:textId="25652B7D" w:rsidR="00944281" w:rsidRDefault="003F6D4C" w:rsidP="00EB26BA">
      <w:pPr>
        <w:pStyle w:val="Heading3"/>
      </w:pPr>
      <w:bookmarkStart w:id="26" w:name="_Toc31656817"/>
      <w:r>
        <w:t xml:space="preserve">V103/2 - </w:t>
      </w:r>
      <w:r w:rsidR="00944281">
        <w:t>VTS SUPERVISOR</w:t>
      </w:r>
      <w:r>
        <w:t xml:space="preserve"> (MODEL </w:t>
      </w:r>
      <w:commentRangeStart w:id="27"/>
      <w:r>
        <w:t>COURSE</w:t>
      </w:r>
      <w:commentRangeEnd w:id="27"/>
      <w:r w:rsidR="00B44C4F">
        <w:rPr>
          <w:rStyle w:val="CommentReference"/>
          <w:rFonts w:asciiTheme="minorHAnsi" w:eastAsiaTheme="minorHAnsi" w:hAnsiTheme="minorHAnsi" w:cstheme="minorBidi"/>
          <w:b w:val="0"/>
          <w:bCs w:val="0"/>
          <w:caps/>
          <w:color w:val="auto"/>
        </w:rPr>
        <w:commentReference w:id="27"/>
      </w:r>
      <w:r>
        <w:t>)</w:t>
      </w:r>
      <w:bookmarkEnd w:id="26"/>
    </w:p>
    <w:p w14:paraId="3C59B7DC" w14:textId="77777777" w:rsidR="001D17DF" w:rsidRDefault="001D17DF" w:rsidP="001D17DF">
      <w:pPr>
        <w:pStyle w:val="BodyText"/>
      </w:pPr>
      <w:r>
        <w:t>The VTS Supervisor course provides a qualified VTS operator with the additional skills to:</w:t>
      </w:r>
    </w:p>
    <w:p w14:paraId="58EF56F3" w14:textId="4D0D3449" w:rsidR="001D17DF" w:rsidRDefault="001D17DF" w:rsidP="001D17DF">
      <w:pPr>
        <w:pStyle w:val="Bullet1"/>
      </w:pPr>
      <w:r>
        <w:t>undertake duties to support the management of the VTS centre</w:t>
      </w:r>
    </w:p>
    <w:p w14:paraId="70E794EC" w14:textId="0C1ABB25" w:rsidR="001D17DF" w:rsidRDefault="001D17DF" w:rsidP="001D17DF">
      <w:pPr>
        <w:pStyle w:val="Bullet1"/>
      </w:pPr>
      <w:r>
        <w:t>lead and supervise as appropriate</w:t>
      </w:r>
    </w:p>
    <w:p w14:paraId="039BA77E" w14:textId="53178A5B" w:rsidR="004C1A95" w:rsidRDefault="001D17DF" w:rsidP="001D17DF">
      <w:pPr>
        <w:pStyle w:val="BodyText"/>
      </w:pPr>
      <w:r>
        <w:t xml:space="preserve">This course builds upon the qualifications acquired in the V103/1 VTS operator course.  A </w:t>
      </w:r>
      <w:proofErr w:type="gramStart"/>
      <w:r>
        <w:t>high level</w:t>
      </w:r>
      <w:proofErr w:type="gramEnd"/>
      <w:r>
        <w:t xml:space="preserve"> refresher programme of key subject areas such as the legislative framework and waterway and traffic management aims to reinforce the critical elements of being a VTS operator. </w:t>
      </w:r>
    </w:p>
    <w:p w14:paraId="4C8C54D7" w14:textId="77777777" w:rsidR="00EB26BA" w:rsidRPr="00F55AD7" w:rsidRDefault="00EB26BA" w:rsidP="00EB26BA">
      <w:pPr>
        <w:pStyle w:val="Heading3"/>
      </w:pPr>
      <w:bookmarkStart w:id="28" w:name="_Toc31656818"/>
      <w:r>
        <w:t>ON-THE-JOB (V103/3 MODEL COURSE)</w:t>
      </w:r>
      <w:bookmarkEnd w:id="28"/>
    </w:p>
    <w:p w14:paraId="0A903EDE" w14:textId="77777777" w:rsidR="00EB26BA" w:rsidRDefault="00EB26BA" w:rsidP="00EB26BA">
      <w:pPr>
        <w:pStyle w:val="BodyText"/>
      </w:pPr>
      <w:r w:rsidRPr="00EC2085">
        <w:t xml:space="preserve">The </w:t>
      </w:r>
      <w:r>
        <w:t>VTS</w:t>
      </w:r>
      <w:r w:rsidRPr="00EC2085">
        <w:t xml:space="preserve"> Authority </w:t>
      </w:r>
      <w:r>
        <w:t>shall</w:t>
      </w:r>
      <w:r w:rsidRPr="00EC2085">
        <w:t xml:space="preserve"> de</w:t>
      </w:r>
      <w:r>
        <w:t xml:space="preserve">velop the </w:t>
      </w:r>
      <w:r w:rsidRPr="00EC2085">
        <w:t>on-the-job training syllabus</w:t>
      </w:r>
      <w:r>
        <w:t xml:space="preserve"> based on the V103/3 model course</w:t>
      </w:r>
      <w:r w:rsidRPr="00EC2085">
        <w:t xml:space="preserve">, </w:t>
      </w:r>
      <w:proofErr w:type="gramStart"/>
      <w:r w:rsidRPr="00EC2085">
        <w:t>taking into account</w:t>
      </w:r>
      <w:proofErr w:type="gramEnd"/>
      <w:r w:rsidRPr="00EC2085">
        <w:t xml:space="preserve"> the requirements of the particular VTS Centre.</w:t>
      </w:r>
      <w:r>
        <w:t xml:space="preserve"> </w:t>
      </w:r>
    </w:p>
    <w:p w14:paraId="63417A50" w14:textId="3BC8EA72" w:rsidR="00EB26BA" w:rsidRDefault="00EB26BA" w:rsidP="00EB26BA">
      <w:pPr>
        <w:pStyle w:val="BodyText"/>
      </w:pPr>
      <w:r>
        <w:t>The On-the-Job training course provides a VTS Authority with a consistent approach to train new staff to be confident in the specific operations at the VTS centre</w:t>
      </w:r>
      <w:r w:rsidRPr="00EB26BA">
        <w:t xml:space="preserve"> </w:t>
      </w:r>
      <w:r w:rsidRPr="004C1A95">
        <w:t>before being authorised to carry out the duties of a VTS</w:t>
      </w:r>
      <w:r>
        <w:t xml:space="preserve"> </w:t>
      </w:r>
      <w:r w:rsidRPr="004C1A95">
        <w:t>O</w:t>
      </w:r>
      <w:r>
        <w:t xml:space="preserve">perator. </w:t>
      </w:r>
    </w:p>
    <w:p w14:paraId="61FE2F92" w14:textId="77777777" w:rsidR="00EB26BA" w:rsidRDefault="00EB26BA" w:rsidP="00EB26BA">
      <w:pPr>
        <w:pStyle w:val="BodyText"/>
      </w:pPr>
      <w:r>
        <w:t>This course provides a new trainee with a comprehensive understanding of the:</w:t>
      </w:r>
    </w:p>
    <w:p w14:paraId="6F73D78B" w14:textId="351CCDBE" w:rsidR="00EB26BA" w:rsidRDefault="00EB26BA" w:rsidP="00EB26BA">
      <w:pPr>
        <w:pStyle w:val="Bullet1"/>
      </w:pPr>
      <w:r>
        <w:t>local VTS area</w:t>
      </w:r>
    </w:p>
    <w:p w14:paraId="4A20D1BA" w14:textId="357B7F00" w:rsidR="00EB26BA" w:rsidRDefault="00EB26BA" w:rsidP="00EB26BA">
      <w:pPr>
        <w:pStyle w:val="Bullet1"/>
      </w:pPr>
      <w:r>
        <w:t>legislative framework they operate within</w:t>
      </w:r>
    </w:p>
    <w:p w14:paraId="681AAB81" w14:textId="4E3809AA" w:rsidR="00EB26BA" w:rsidRDefault="00EB26BA" w:rsidP="00EB26BA">
      <w:pPr>
        <w:pStyle w:val="Bullet1"/>
      </w:pPr>
      <w:r>
        <w:t>equipment used at the VTS centre</w:t>
      </w:r>
    </w:p>
    <w:p w14:paraId="4FC729E2" w14:textId="70CF09E8" w:rsidR="00EB26BA" w:rsidRDefault="00EB26BA" w:rsidP="00EB26BA">
      <w:pPr>
        <w:pStyle w:val="Bullet1"/>
      </w:pPr>
      <w:r>
        <w:t>operational and emergency procedures</w:t>
      </w:r>
    </w:p>
    <w:p w14:paraId="404640B4" w14:textId="77777777" w:rsidR="00EB26BA" w:rsidRDefault="00EB26BA" w:rsidP="00EB26BA">
      <w:pPr>
        <w:pStyle w:val="BodyText"/>
      </w:pPr>
      <w:r>
        <w:t xml:space="preserve">Practical training is normally conducted on a one-on-one basis with an On-The-Job Instructor. </w:t>
      </w:r>
    </w:p>
    <w:p w14:paraId="622D0105" w14:textId="77777777" w:rsidR="00EB26BA" w:rsidRDefault="00EB26BA" w:rsidP="00EB26BA">
      <w:pPr>
        <w:pStyle w:val="BodyText"/>
      </w:pPr>
      <w:r w:rsidRPr="00EE591C">
        <w:t xml:space="preserve">A task book (training log) should be used to show progress </w:t>
      </w:r>
      <w:r>
        <w:t>the trainee is making with</w:t>
      </w:r>
      <w:r w:rsidRPr="00EE591C">
        <w:t xml:space="preserve"> their training.  The </w:t>
      </w:r>
      <w:r>
        <w:t>task book</w:t>
      </w:r>
      <w:r w:rsidRPr="00EE591C">
        <w:t xml:space="preserve"> </w:t>
      </w:r>
      <w:r>
        <w:t>sh</w:t>
      </w:r>
      <w:r w:rsidRPr="00EE591C">
        <w:t xml:space="preserve">ould show the number of hours allocated and/or </w:t>
      </w:r>
      <w:r>
        <w:t xml:space="preserve">the </w:t>
      </w:r>
      <w:r w:rsidRPr="00EE591C">
        <w:t xml:space="preserve">time </w:t>
      </w:r>
      <w:r>
        <w:t xml:space="preserve">taken to complete </w:t>
      </w:r>
      <w:r w:rsidRPr="00EE591C">
        <w:t>each task</w:t>
      </w:r>
      <w:r>
        <w:t>.</w:t>
      </w:r>
      <w:r w:rsidRPr="00EE591C">
        <w:t xml:space="preserve">  Training times should be dependent on the experience of trainees.  </w:t>
      </w:r>
    </w:p>
    <w:p w14:paraId="738D0F87" w14:textId="4AC3022F" w:rsidR="00EB26BA" w:rsidRDefault="00EB26BA" w:rsidP="00EB26BA">
      <w:pPr>
        <w:pStyle w:val="BodyText"/>
      </w:pPr>
      <w:r>
        <w:t>VTS Authorities need to determine when OJT training is undertaken to best meet their operational requirements. For example, OJT training may be completed:</w:t>
      </w:r>
    </w:p>
    <w:p w14:paraId="0599B1C5" w14:textId="77777777" w:rsidR="00EB26BA" w:rsidRDefault="00EB26BA" w:rsidP="00EB26BA">
      <w:pPr>
        <w:pStyle w:val="Bullet1"/>
      </w:pPr>
      <w:r>
        <w:t>prior to the trainee attending formal V103/1 VTS operator training</w:t>
      </w:r>
    </w:p>
    <w:p w14:paraId="744592A1" w14:textId="77777777" w:rsidR="00EB26BA" w:rsidRDefault="00EB26BA" w:rsidP="00EB26BA">
      <w:pPr>
        <w:pStyle w:val="Bullet1"/>
      </w:pPr>
      <w:r>
        <w:t>after a trainee attends formal V103/1 VTS operator training</w:t>
      </w:r>
    </w:p>
    <w:p w14:paraId="2C170FF1" w14:textId="77777777" w:rsidR="00EB26BA" w:rsidRDefault="00EB26BA" w:rsidP="00EB26BA">
      <w:pPr>
        <w:pStyle w:val="Bullet1"/>
      </w:pPr>
      <w:r>
        <w:t xml:space="preserve">in multiple stages, with some training prior to, and after completing formal V103/1 VTS operator training   </w:t>
      </w:r>
    </w:p>
    <w:p w14:paraId="7A16A0AB" w14:textId="602347A8" w:rsidR="00944281" w:rsidRDefault="004C1A95" w:rsidP="00EB26BA">
      <w:pPr>
        <w:pStyle w:val="Heading3"/>
      </w:pPr>
      <w:bookmarkStart w:id="29" w:name="_Toc31656819"/>
      <w:r>
        <w:t xml:space="preserve">V103/4 - </w:t>
      </w:r>
      <w:r w:rsidR="00944281">
        <w:t xml:space="preserve">OJT </w:t>
      </w:r>
      <w:commentRangeStart w:id="30"/>
      <w:r w:rsidR="00944281">
        <w:t>INSTRUCTOR</w:t>
      </w:r>
      <w:commentRangeEnd w:id="30"/>
      <w:r w:rsidR="00A0225B">
        <w:rPr>
          <w:rStyle w:val="CommentReference"/>
          <w:rFonts w:asciiTheme="minorHAnsi" w:eastAsiaTheme="minorHAnsi" w:hAnsiTheme="minorHAnsi" w:cstheme="minorBidi"/>
          <w:b w:val="0"/>
          <w:bCs w:val="0"/>
          <w:smallCaps w:val="0"/>
          <w:color w:val="auto"/>
        </w:rPr>
        <w:commentReference w:id="30"/>
      </w:r>
      <w:bookmarkEnd w:id="29"/>
    </w:p>
    <w:p w14:paraId="1F60BC79" w14:textId="77777777" w:rsidR="00EB26BA" w:rsidRDefault="00EB26BA" w:rsidP="00EB26BA">
      <w:pPr>
        <w:pStyle w:val="BodyText"/>
      </w:pPr>
      <w:r>
        <w:t>The On-the-Job training (OJT) instructor’s course is designed to provide VTS Authorities with a consistent approach to deliver and assess competency of a new trainee at a VTS centre.</w:t>
      </w:r>
    </w:p>
    <w:p w14:paraId="5D2B29AC" w14:textId="77777777" w:rsidR="00EB26BA" w:rsidRDefault="00EB26BA" w:rsidP="00EB26BA">
      <w:pPr>
        <w:pStyle w:val="BodyText"/>
      </w:pPr>
      <w:r>
        <w:t>The course ensures that an instructor has the necessary tools to deliver an On-the-Job Training (OJT) programme.  In particular, to:</w:t>
      </w:r>
    </w:p>
    <w:p w14:paraId="5BEAA2C5" w14:textId="094F1A1B" w:rsidR="00EB26BA" w:rsidRDefault="00EB26BA" w:rsidP="00EB26BA">
      <w:pPr>
        <w:pStyle w:val="Bullet1"/>
      </w:pPr>
      <w:r>
        <w:t>Create and validate training programmes</w:t>
      </w:r>
    </w:p>
    <w:p w14:paraId="53734000" w14:textId="1F02E917" w:rsidR="00EB26BA" w:rsidRDefault="00EB26BA" w:rsidP="00EB26BA">
      <w:pPr>
        <w:pStyle w:val="Bullet1"/>
      </w:pPr>
      <w:r>
        <w:t>Delivery of training programmes</w:t>
      </w:r>
    </w:p>
    <w:p w14:paraId="076B1114" w14:textId="6C1C0D90" w:rsidR="00EB26BA" w:rsidRDefault="00EB26BA" w:rsidP="00EB26BA">
      <w:pPr>
        <w:pStyle w:val="Bullet1"/>
      </w:pPr>
      <w:r>
        <w:t xml:space="preserve">Competency assessment and evaluation of a </w:t>
      </w:r>
      <w:proofErr w:type="gramStart"/>
      <w:r>
        <w:t>trainees</w:t>
      </w:r>
      <w:proofErr w:type="gramEnd"/>
      <w:r>
        <w:t xml:space="preserve"> progress</w:t>
      </w:r>
    </w:p>
    <w:p w14:paraId="390BF6F7" w14:textId="760708FD" w:rsidR="00EB26BA" w:rsidRPr="00EB26BA" w:rsidRDefault="00EB26BA" w:rsidP="00EB26BA">
      <w:pPr>
        <w:pStyle w:val="Bullet1"/>
      </w:pPr>
      <w:r w:rsidRPr="00EB26BA">
        <w:t>Development of instructional, coaching and mentoring skills</w:t>
      </w:r>
    </w:p>
    <w:p w14:paraId="3961722A" w14:textId="17B8F715" w:rsidR="004C1A95" w:rsidRDefault="004C1A95" w:rsidP="00EB26BA">
      <w:pPr>
        <w:pStyle w:val="Heading3"/>
      </w:pPr>
      <w:bookmarkStart w:id="31" w:name="_Toc31656820"/>
      <w:r>
        <w:lastRenderedPageBreak/>
        <w:t xml:space="preserve">V103/5 - </w:t>
      </w:r>
      <w:r w:rsidR="00776608" w:rsidRPr="00776608">
        <w:t>REVALIDATION OF VTS QUALIFICATION</w:t>
      </w:r>
      <w:r>
        <w:t>S</w:t>
      </w:r>
      <w:bookmarkEnd w:id="31"/>
    </w:p>
    <w:p w14:paraId="7C7459D9" w14:textId="3A15FA2A" w:rsidR="00B60053" w:rsidRDefault="00B60053" w:rsidP="00B60053">
      <w:pPr>
        <w:pStyle w:val="BodyText"/>
      </w:pPr>
      <w:r w:rsidRPr="00B60053">
        <w:t>This course provide a structured means for VTS personnel to</w:t>
      </w:r>
      <w:r>
        <w:t xml:space="preserve"> </w:t>
      </w:r>
      <w:r w:rsidRPr="00B60053">
        <w:t>r</w:t>
      </w:r>
      <w:r>
        <w:t xml:space="preserve">einforce previous VTS </w:t>
      </w:r>
      <w:proofErr w:type="gramStart"/>
      <w:r>
        <w:t>training, and</w:t>
      </w:r>
      <w:proofErr w:type="gramEnd"/>
      <w:r>
        <w:t xml:space="preserve"> </w:t>
      </w:r>
      <w:r w:rsidRPr="00B60053">
        <w:t xml:space="preserve">maintain a certain level of performance and skills in areas or knowledge which are infrequently used.  Revalidation Training should cover generic and area specific elements of competency. </w:t>
      </w:r>
    </w:p>
    <w:p w14:paraId="011D2482" w14:textId="4CAA3764" w:rsidR="00B60053" w:rsidRDefault="00B60053" w:rsidP="00B60053">
      <w:pPr>
        <w:pStyle w:val="BodyText"/>
      </w:pPr>
      <w:r w:rsidRPr="00B60053">
        <w:t xml:space="preserve">Upon </w:t>
      </w:r>
      <w:r w:rsidR="0063344E">
        <w:t xml:space="preserve">the </w:t>
      </w:r>
      <w:r w:rsidRPr="00B60053">
        <w:t xml:space="preserve">successful completion of this course, VTS personnel should have demonstrated the skill, knowledge and experience to revalidate their VTS qualifications in order to </w:t>
      </w:r>
      <w:r w:rsidR="0063344E" w:rsidRPr="00B60053">
        <w:t>perform their role</w:t>
      </w:r>
      <w:r w:rsidR="0063344E">
        <w:t>s</w:t>
      </w:r>
      <w:r w:rsidR="0063344E" w:rsidRPr="00B60053">
        <w:t xml:space="preserve"> effectively </w:t>
      </w:r>
      <w:r w:rsidR="0063344E">
        <w:t xml:space="preserve">and </w:t>
      </w:r>
      <w:r w:rsidR="0063344E" w:rsidRPr="00B60053">
        <w:t xml:space="preserve">satisfactory </w:t>
      </w:r>
      <w:r w:rsidRPr="00B60053">
        <w:t xml:space="preserve">maintain a </w:t>
      </w:r>
      <w:r w:rsidR="0063344E">
        <w:t xml:space="preserve">high </w:t>
      </w:r>
      <w:r w:rsidRPr="00B60053">
        <w:t>level of competence.</w:t>
      </w:r>
    </w:p>
    <w:p w14:paraId="6CD1537B" w14:textId="0D61CFFA" w:rsidR="005E10A7" w:rsidRDefault="005E10A7" w:rsidP="00B60053">
      <w:pPr>
        <w:pStyle w:val="Heading2"/>
      </w:pPr>
      <w:bookmarkStart w:id="32" w:name="_Toc31656821"/>
      <w:r>
        <w:t>ACCREDIATION OF VTS MODEL COURSES</w:t>
      </w:r>
      <w:bookmarkEnd w:id="32"/>
    </w:p>
    <w:p w14:paraId="5049FFF6" w14:textId="4D30FE5B" w:rsidR="005E10A7" w:rsidRDefault="005E10A7" w:rsidP="005E10A7">
      <w:pPr>
        <w:pStyle w:val="Heading2separationline"/>
      </w:pPr>
    </w:p>
    <w:p w14:paraId="3A57C560" w14:textId="77777777" w:rsidR="003F56AB" w:rsidRDefault="003F56AB" w:rsidP="003F56AB">
      <w:pPr>
        <w:pStyle w:val="BodyText"/>
      </w:pPr>
      <w:r>
        <w:t>A training organisation intending to provide VTS training should apply for accreditation to the Competent Authority of the country, in which it is located.  The Competent Authority or an authority designated and approved by the Competent Authority should carry out an audit in order to ensure that the IALA standards as well as any other requirements are met by the training organisation.</w:t>
      </w:r>
    </w:p>
    <w:p w14:paraId="0D3BB61D" w14:textId="213D58F7" w:rsidR="003F56AB" w:rsidRDefault="003F56AB" w:rsidP="003F56AB">
      <w:pPr>
        <w:pStyle w:val="BodyText"/>
      </w:pPr>
      <w:r>
        <w:t xml:space="preserve">The purpose of approval is to ensure that VTS </w:t>
      </w:r>
      <w:r w:rsidR="00A33DCF">
        <w:t xml:space="preserve">training </w:t>
      </w:r>
      <w:r>
        <w:t xml:space="preserve">courses </w:t>
      </w:r>
      <w:r w:rsidR="00A33DCF">
        <w:t xml:space="preserve">deliver consistent training for VTS personnel in accordance with </w:t>
      </w:r>
      <w:r>
        <w:t xml:space="preserve">IALA Recommendation V-103 and </w:t>
      </w:r>
      <w:r w:rsidR="00A33DCF">
        <w:t xml:space="preserve">the respective </w:t>
      </w:r>
      <w:r>
        <w:t xml:space="preserve">Model Courses.  It is also important that the Model Courses </w:t>
      </w:r>
      <w:r w:rsidR="00A33DCF">
        <w:t>be</w:t>
      </w:r>
      <w:r>
        <w:t xml:space="preserve"> delivered under </w:t>
      </w:r>
      <w:r w:rsidR="00A33DCF">
        <w:t>an approved quality system (</w:t>
      </w:r>
      <w:proofErr w:type="spellStart"/>
      <w:r w:rsidR="00A33DCF">
        <w:t>eg</w:t>
      </w:r>
      <w:proofErr w:type="spellEnd"/>
      <w:r w:rsidR="00A33DCF">
        <w:t xml:space="preserve"> </w:t>
      </w:r>
      <w:r>
        <w:t>Training Management System</w:t>
      </w:r>
      <w:r w:rsidR="00A33DCF">
        <w:t>).</w:t>
      </w:r>
    </w:p>
    <w:p w14:paraId="525C04EF" w14:textId="77777777" w:rsidR="008030A2" w:rsidRDefault="008030A2" w:rsidP="008030A2">
      <w:pPr>
        <w:pStyle w:val="BodyText"/>
      </w:pPr>
      <w:r>
        <w:t xml:space="preserve">A list of all training organisations accredited to deliver VTS model courses are available on the IALA website.  </w:t>
      </w:r>
    </w:p>
    <w:tbl>
      <w:tblPr>
        <w:tblStyle w:val="TableGrid"/>
        <w:tblW w:w="0" w:type="auto"/>
        <w:shd w:val="clear" w:color="auto" w:fill="B5E1FF" w:themeFill="accent1" w:themeFillTint="33"/>
        <w:tblLook w:val="04A0" w:firstRow="1" w:lastRow="0" w:firstColumn="1" w:lastColumn="0" w:noHBand="0" w:noVBand="1"/>
      </w:tblPr>
      <w:tblGrid>
        <w:gridCol w:w="10195"/>
      </w:tblGrid>
      <w:tr w:rsidR="00D47BC0" w:rsidRPr="00D47BC0" w14:paraId="73D618FD" w14:textId="77777777" w:rsidTr="001D3F5E">
        <w:tc>
          <w:tcPr>
            <w:tcW w:w="10195" w:type="dxa"/>
            <w:shd w:val="clear" w:color="auto" w:fill="B5E1FF" w:themeFill="accent1" w:themeFillTint="33"/>
          </w:tcPr>
          <w:p w14:paraId="20B8FD32" w14:textId="1ACFDD39" w:rsidR="00D47BC0" w:rsidRPr="00D47BC0" w:rsidRDefault="00D47BC0" w:rsidP="001D3F5E">
            <w:pPr>
              <w:pStyle w:val="BodyText"/>
              <w:rPr>
                <w:i/>
              </w:rPr>
            </w:pPr>
            <w:r w:rsidRPr="007A3CCB">
              <w:rPr>
                <w:i/>
              </w:rPr>
              <w:t xml:space="preserve">IALA Guideline 1014 - Accreditation and Approval Process for VTS Training </w:t>
            </w:r>
            <w:r w:rsidRPr="00D47BC0">
              <w:t>sets out the process by which VTS Training Courses can be accredited.</w:t>
            </w:r>
          </w:p>
        </w:tc>
      </w:tr>
    </w:tbl>
    <w:p w14:paraId="259CC561" w14:textId="77777777" w:rsidR="00D47BC0" w:rsidRDefault="00D47BC0" w:rsidP="00A33DCF">
      <w:pPr>
        <w:pStyle w:val="BodyText"/>
        <w:rPr>
          <w:i/>
        </w:rPr>
      </w:pPr>
    </w:p>
    <w:p w14:paraId="3E9E58F4" w14:textId="3B78A34D" w:rsidR="00AD5050" w:rsidRDefault="00AD5050" w:rsidP="00AD47AD">
      <w:pPr>
        <w:pStyle w:val="Heading2"/>
      </w:pPr>
      <w:bookmarkStart w:id="33" w:name="_Toc31656822"/>
      <w:r>
        <w:t>USE OF SIMULATORS</w:t>
      </w:r>
      <w:bookmarkEnd w:id="33"/>
    </w:p>
    <w:p w14:paraId="1E1D8E60" w14:textId="77777777" w:rsidR="000005D1" w:rsidRPr="000005D1" w:rsidRDefault="000005D1" w:rsidP="000005D1">
      <w:pPr>
        <w:pStyle w:val="Heading2separationline"/>
      </w:pPr>
    </w:p>
    <w:p w14:paraId="3205F9E4" w14:textId="2B1525CE" w:rsidR="00DC59FA" w:rsidRDefault="003E39A0" w:rsidP="00AD5050">
      <w:pPr>
        <w:pStyle w:val="BodyText"/>
      </w:pPr>
      <w:r>
        <w:t xml:space="preserve">Simulators offer an excellent interactive environment </w:t>
      </w:r>
      <w:r w:rsidR="003A40A1">
        <w:t>where</w:t>
      </w:r>
      <w:r>
        <w:t xml:space="preserve"> the skills and competencies </w:t>
      </w:r>
      <w:r w:rsidR="000360DB">
        <w:t xml:space="preserve">are practiced </w:t>
      </w:r>
      <w:r>
        <w:t xml:space="preserve">and </w:t>
      </w:r>
      <w:r w:rsidR="000360DB">
        <w:t xml:space="preserve">VTS personnel </w:t>
      </w:r>
      <w:r>
        <w:t>assessed.  Wherever practical, simulation exercises should be used in the training programme.</w:t>
      </w:r>
    </w:p>
    <w:p w14:paraId="627D1101" w14:textId="1453F9A9" w:rsidR="00FF400B" w:rsidRDefault="003E39A0" w:rsidP="00AD5050">
      <w:pPr>
        <w:pStyle w:val="BodyText"/>
      </w:pPr>
      <w:r>
        <w:t xml:space="preserve">VTS simulation provides a dynamic </w:t>
      </w:r>
      <w:r w:rsidR="008030A2">
        <w:t>environment that</w:t>
      </w:r>
      <w:r w:rsidR="003A40A1">
        <w:t xml:space="preserve"> can be used to train in the operation of </w:t>
      </w:r>
      <w:r>
        <w:t>equipment, procedural knowledge, r</w:t>
      </w:r>
      <w:r w:rsidR="008030A2">
        <w:t>eactive capabilities and emergency response</w:t>
      </w:r>
      <w:r>
        <w:t>.  The realism and complexity of the exercises should increase as the training proceeds.  If the capabilities, limitations and possible errors of the equipment used should be part of the simulator training.</w:t>
      </w:r>
    </w:p>
    <w:p w14:paraId="3C1A2428" w14:textId="04A5072A" w:rsidR="008030A2" w:rsidRDefault="003E39A0" w:rsidP="00AD5050">
      <w:pPr>
        <w:pStyle w:val="BodyText"/>
      </w:pPr>
      <w:r>
        <w:t xml:space="preserve">Scenarios which rarely occur may also be integrated in simulator training, in order to improve readiness for such situations.  </w:t>
      </w:r>
    </w:p>
    <w:tbl>
      <w:tblPr>
        <w:tblStyle w:val="TableGrid"/>
        <w:tblW w:w="0" w:type="auto"/>
        <w:shd w:val="clear" w:color="auto" w:fill="B5E1FF" w:themeFill="accent1" w:themeFillTint="33"/>
        <w:tblLook w:val="04A0" w:firstRow="1" w:lastRow="0" w:firstColumn="1" w:lastColumn="0" w:noHBand="0" w:noVBand="1"/>
      </w:tblPr>
      <w:tblGrid>
        <w:gridCol w:w="10195"/>
      </w:tblGrid>
      <w:tr w:rsidR="00D47BC0" w:rsidRPr="00D47BC0" w14:paraId="2B4EBA9A" w14:textId="77777777" w:rsidTr="001D3F5E">
        <w:tc>
          <w:tcPr>
            <w:tcW w:w="10195" w:type="dxa"/>
            <w:shd w:val="clear" w:color="auto" w:fill="B5E1FF" w:themeFill="accent1" w:themeFillTint="33"/>
          </w:tcPr>
          <w:p w14:paraId="386F925D" w14:textId="554DF67A" w:rsidR="00D47BC0" w:rsidRPr="00D47BC0" w:rsidRDefault="00D47BC0" w:rsidP="001D3F5E">
            <w:pPr>
              <w:pStyle w:val="BodyText"/>
              <w:rPr>
                <w:i/>
              </w:rPr>
            </w:pPr>
            <w:r w:rsidRPr="007A3CCB">
              <w:rPr>
                <w:i/>
              </w:rPr>
              <w:t xml:space="preserve">IALA Guideline 1027 – Simulation in VTS training </w:t>
            </w:r>
            <w:r w:rsidRPr="00FB630E">
              <w:t>contains information</w:t>
            </w:r>
            <w:r w:rsidRPr="00D47BC0">
              <w:t xml:space="preserve"> about the design and implementation of VTS exercises using a simulator.</w:t>
            </w:r>
          </w:p>
        </w:tc>
      </w:tr>
    </w:tbl>
    <w:p w14:paraId="52F972D1" w14:textId="4BA2C168" w:rsidR="00776608" w:rsidRDefault="00776608" w:rsidP="00776608">
      <w:pPr>
        <w:pStyle w:val="Heading1"/>
      </w:pPr>
      <w:bookmarkStart w:id="34" w:name="_Toc31656823"/>
      <w:r>
        <w:t xml:space="preserve">QUALIFICATIONS </w:t>
      </w:r>
      <w:r w:rsidR="00AD47AD">
        <w:t>for</w:t>
      </w:r>
      <w:r>
        <w:t xml:space="preserve"> INSTRUCTORS AND ASSESSORS</w:t>
      </w:r>
      <w:bookmarkEnd w:id="34"/>
    </w:p>
    <w:p w14:paraId="46B6982A" w14:textId="1CF029E9" w:rsidR="00776608" w:rsidRDefault="00776608" w:rsidP="00776608">
      <w:pPr>
        <w:pStyle w:val="Heading1separatationline"/>
      </w:pPr>
    </w:p>
    <w:p w14:paraId="1FE26035" w14:textId="667631AF" w:rsidR="00AD5050" w:rsidRDefault="00AD5050" w:rsidP="00AD5050">
      <w:pPr>
        <w:pStyle w:val="BodyText"/>
      </w:pPr>
      <w:r>
        <w:t>Competent Authorities should ensure that instructors and assessors are appropriately qualified and experienced for the particular training and assessment of competence. Such qualifications and experience should be incorporated in the quality standards. Appropriate training in teaching techniques, training and assessment methods and possibly practices should be offered to the instructors and assessors on a regular basis.</w:t>
      </w:r>
    </w:p>
    <w:tbl>
      <w:tblPr>
        <w:tblStyle w:val="TableGrid"/>
        <w:tblW w:w="0" w:type="auto"/>
        <w:shd w:val="clear" w:color="auto" w:fill="B5E1FF" w:themeFill="accent1" w:themeFillTint="33"/>
        <w:tblLook w:val="04A0" w:firstRow="1" w:lastRow="0" w:firstColumn="1" w:lastColumn="0" w:noHBand="0" w:noVBand="1"/>
      </w:tblPr>
      <w:tblGrid>
        <w:gridCol w:w="10195"/>
      </w:tblGrid>
      <w:tr w:rsidR="00D47BC0" w:rsidRPr="00D47BC0" w14:paraId="34B3A0AE" w14:textId="77777777" w:rsidTr="001D3F5E">
        <w:tc>
          <w:tcPr>
            <w:tcW w:w="10195" w:type="dxa"/>
            <w:shd w:val="clear" w:color="auto" w:fill="B5E1FF" w:themeFill="accent1" w:themeFillTint="33"/>
          </w:tcPr>
          <w:p w14:paraId="184C7AC9" w14:textId="7A07BCE6" w:rsidR="00D47BC0" w:rsidRPr="00D47BC0" w:rsidRDefault="00D47BC0" w:rsidP="001D3F5E">
            <w:pPr>
              <w:pStyle w:val="BodyText"/>
            </w:pPr>
            <w:r w:rsidRPr="007A3CCB">
              <w:rPr>
                <w:i/>
              </w:rPr>
              <w:t xml:space="preserve">IALA Guideline 1103 – Train the trainer </w:t>
            </w:r>
            <w:r w:rsidRPr="00D47BC0">
              <w:t xml:space="preserve">assists </w:t>
            </w:r>
            <w:r w:rsidR="00FB630E">
              <w:t>individuals</w:t>
            </w:r>
            <w:r w:rsidRPr="00D47BC0">
              <w:t xml:space="preserve"> with the preparation of and development of training courses.  </w:t>
            </w:r>
          </w:p>
          <w:p w14:paraId="014E5230" w14:textId="325F97BA" w:rsidR="00D47BC0" w:rsidRPr="00D47BC0" w:rsidRDefault="00D47BC0" w:rsidP="001D3F5E">
            <w:pPr>
              <w:pStyle w:val="BodyText"/>
              <w:rPr>
                <w:i/>
              </w:rPr>
            </w:pPr>
            <w:r w:rsidRPr="007A3CCB">
              <w:rPr>
                <w:i/>
              </w:rPr>
              <w:t xml:space="preserve">IALA V103/4 On-the-Job Training Instructor model course </w:t>
            </w:r>
            <w:r w:rsidRPr="00D47BC0">
              <w:t>provides a structure to ensure trainers have competency to deliver VTS training courses.</w:t>
            </w:r>
            <w:r w:rsidRPr="007A3CCB">
              <w:rPr>
                <w:i/>
              </w:rPr>
              <w:t xml:space="preserve">  </w:t>
            </w:r>
          </w:p>
        </w:tc>
      </w:tr>
    </w:tbl>
    <w:p w14:paraId="5254AE49" w14:textId="77777777" w:rsidR="00D47BC0" w:rsidRDefault="00D47BC0" w:rsidP="00AD5050">
      <w:pPr>
        <w:pStyle w:val="BodyText"/>
      </w:pPr>
    </w:p>
    <w:p w14:paraId="65F84DBC" w14:textId="7726103D" w:rsidR="00776608" w:rsidRDefault="00776608" w:rsidP="00AD47AD">
      <w:pPr>
        <w:pStyle w:val="Heading2"/>
      </w:pPr>
      <w:bookmarkStart w:id="35" w:name="_Toc31656824"/>
      <w:r>
        <w:t>INSTRUCTORS</w:t>
      </w:r>
      <w:bookmarkEnd w:id="35"/>
    </w:p>
    <w:p w14:paraId="0A49FEB5" w14:textId="77777777" w:rsidR="00776608" w:rsidRPr="00776608" w:rsidRDefault="00776608" w:rsidP="00776608">
      <w:pPr>
        <w:pStyle w:val="Heading2separationline"/>
      </w:pPr>
    </w:p>
    <w:p w14:paraId="66D54EEA" w14:textId="77777777" w:rsidR="00776608" w:rsidRDefault="00776608" w:rsidP="00776608">
      <w:pPr>
        <w:pStyle w:val="BodyText"/>
      </w:pPr>
      <w:r>
        <w:t>Any person conducting VTS training should:</w:t>
      </w:r>
    </w:p>
    <w:p w14:paraId="20415B87" w14:textId="2B9473B9" w:rsidR="00776608" w:rsidRDefault="00776608" w:rsidP="00776608">
      <w:pPr>
        <w:pStyle w:val="Bullet1"/>
      </w:pPr>
      <w:r>
        <w:t>have a detailed understanding of the training programme and of the specific training objectives for the type of training being conducted</w:t>
      </w:r>
    </w:p>
    <w:p w14:paraId="0660FF78" w14:textId="7C72F6F4" w:rsidR="00776608" w:rsidRDefault="00776608" w:rsidP="00776608">
      <w:pPr>
        <w:pStyle w:val="Bullet1"/>
      </w:pPr>
      <w:r>
        <w:t>be qualified in the task for which training is being conducted</w:t>
      </w:r>
    </w:p>
    <w:p w14:paraId="523565A0" w14:textId="0BDD593D" w:rsidR="00776608" w:rsidRDefault="004F3197" w:rsidP="00776608">
      <w:pPr>
        <w:pStyle w:val="Bullet1"/>
      </w:pPr>
      <w:r>
        <w:t xml:space="preserve">have a </w:t>
      </w:r>
      <w:r w:rsidR="00776608">
        <w:t>balance of professional and teaching qualifications</w:t>
      </w:r>
    </w:p>
    <w:p w14:paraId="65888C74" w14:textId="77777777" w:rsidR="00776608" w:rsidRDefault="00776608" w:rsidP="00776608">
      <w:pPr>
        <w:pStyle w:val="Bullet1"/>
      </w:pPr>
      <w:r>
        <w:t>if conducting training with the use of a simulator:</w:t>
      </w:r>
    </w:p>
    <w:p w14:paraId="42813C78" w14:textId="1BA52477" w:rsidR="00776608" w:rsidRDefault="00776608" w:rsidP="00776608">
      <w:pPr>
        <w:pStyle w:val="Bullet2"/>
      </w:pPr>
      <w:r>
        <w:t>have received guidance in instructional techniques involving the use of simulators, and</w:t>
      </w:r>
    </w:p>
    <w:p w14:paraId="72F9AADF" w14:textId="77777777" w:rsidR="00776608" w:rsidRDefault="00776608" w:rsidP="00776608">
      <w:pPr>
        <w:pStyle w:val="Bullet2"/>
      </w:pPr>
      <w:r>
        <w:t>have gained practical and operational experience on the simulator being used.</w:t>
      </w:r>
    </w:p>
    <w:p w14:paraId="6F1D20B3" w14:textId="768D179D" w:rsidR="00776608" w:rsidRDefault="00776608" w:rsidP="00AD47AD">
      <w:pPr>
        <w:pStyle w:val="Heading2"/>
      </w:pPr>
      <w:bookmarkStart w:id="36" w:name="_Toc31656825"/>
      <w:r>
        <w:t>ASSESSORS</w:t>
      </w:r>
      <w:bookmarkEnd w:id="36"/>
    </w:p>
    <w:p w14:paraId="1DCFD98C" w14:textId="77777777" w:rsidR="00776608" w:rsidRPr="00776608" w:rsidRDefault="00776608" w:rsidP="00776608">
      <w:pPr>
        <w:pStyle w:val="Heading2separationline"/>
      </w:pPr>
    </w:p>
    <w:p w14:paraId="4B7C5E40" w14:textId="77777777" w:rsidR="00776608" w:rsidRDefault="00776608" w:rsidP="00776608">
      <w:pPr>
        <w:pStyle w:val="BodyText"/>
      </w:pPr>
      <w:r>
        <w:t>Any person conducting assessment of competence of VTS personnel during training should:</w:t>
      </w:r>
    </w:p>
    <w:p w14:paraId="7D389463" w14:textId="0C2FDA20" w:rsidR="00776608" w:rsidRDefault="00776608" w:rsidP="00776608">
      <w:pPr>
        <w:pStyle w:val="Bullet1"/>
      </w:pPr>
      <w:r>
        <w:t>have a</w:t>
      </w:r>
      <w:r w:rsidR="004F3197">
        <w:t xml:space="preserve"> good</w:t>
      </w:r>
      <w:r>
        <w:t xml:space="preserve"> level of knowledge and understanding of the competence to be assessed</w:t>
      </w:r>
    </w:p>
    <w:p w14:paraId="7EA1A3AE" w14:textId="5D83969D" w:rsidR="00776608" w:rsidRDefault="00776608" w:rsidP="00776608">
      <w:pPr>
        <w:pStyle w:val="Bullet1"/>
      </w:pPr>
      <w:r>
        <w:t>be qualified in the task for which the assessment is being made</w:t>
      </w:r>
    </w:p>
    <w:p w14:paraId="1A114505" w14:textId="1815F8C7" w:rsidR="00776608" w:rsidRDefault="00776608" w:rsidP="00776608">
      <w:pPr>
        <w:pStyle w:val="Bullet1"/>
      </w:pPr>
      <w:r>
        <w:t>have received guidance in assessment methods and practices</w:t>
      </w:r>
    </w:p>
    <w:p w14:paraId="23919F91" w14:textId="558CA914" w:rsidR="00776608" w:rsidRDefault="00776608" w:rsidP="00776608">
      <w:pPr>
        <w:pStyle w:val="Bullet1"/>
      </w:pPr>
      <w:r>
        <w:t>have gained practical assessment experience</w:t>
      </w:r>
    </w:p>
    <w:p w14:paraId="24A353D8" w14:textId="0BF0B5C3" w:rsidR="00776608" w:rsidRDefault="00776608" w:rsidP="00776608">
      <w:pPr>
        <w:pStyle w:val="Bullet1"/>
      </w:pPr>
      <w:r>
        <w:t>if conducting assessment involving the use of simulators, have gained practical instruction on the type of simulator under the supervision, to the satisfaction of an experienced assessor</w:t>
      </w:r>
    </w:p>
    <w:p w14:paraId="16A11B0E" w14:textId="7BCBE58E" w:rsidR="007F7CBA" w:rsidRPr="00F55AD7" w:rsidRDefault="00944281" w:rsidP="007F7CBA">
      <w:pPr>
        <w:pStyle w:val="Heading1"/>
      </w:pPr>
      <w:bookmarkStart w:id="37" w:name="_Toc31656826"/>
      <w:r>
        <w:t>QUALIFICATION AND CERTIFICATION</w:t>
      </w:r>
      <w:bookmarkEnd w:id="37"/>
    </w:p>
    <w:p w14:paraId="3D97A155" w14:textId="77777777" w:rsidR="007F7CBA" w:rsidRPr="00F55AD7" w:rsidRDefault="007F7CBA" w:rsidP="007F7CBA">
      <w:pPr>
        <w:pStyle w:val="Heading1separatationline"/>
      </w:pPr>
    </w:p>
    <w:p w14:paraId="7D150B06" w14:textId="45016E57" w:rsidR="007F7CBA" w:rsidRPr="00E61C41" w:rsidRDefault="00944281" w:rsidP="00AD47AD">
      <w:pPr>
        <w:pStyle w:val="Heading2"/>
      </w:pPr>
      <w:bookmarkStart w:id="38" w:name="_Toc31656827"/>
      <w:r w:rsidRPr="00E61C41">
        <w:t>QUALIFICATION</w:t>
      </w:r>
      <w:bookmarkEnd w:id="38"/>
    </w:p>
    <w:p w14:paraId="2B54DA85" w14:textId="77777777" w:rsidR="007F7CBA" w:rsidRPr="00AD5050" w:rsidRDefault="007F7CBA" w:rsidP="007F7CBA">
      <w:pPr>
        <w:pStyle w:val="Heading2separationline"/>
        <w:rPr>
          <w:highlight w:val="yellow"/>
        </w:rPr>
      </w:pPr>
    </w:p>
    <w:p w14:paraId="18D90B5D" w14:textId="22E9EE75" w:rsidR="00413306" w:rsidRPr="00E61C41" w:rsidRDefault="00413306" w:rsidP="00413306">
      <w:pPr>
        <w:pStyle w:val="BodyText"/>
      </w:pPr>
      <w:r w:rsidRPr="00E61C41">
        <w:t>Qualification is the education, knowledge, skill, experience or any other attribute which the VTS Authority has determined desirable for performing the duties of the relevant position.</w:t>
      </w:r>
      <w:r w:rsidR="00E61C41">
        <w:t xml:space="preserve"> </w:t>
      </w:r>
      <w:r w:rsidRPr="00E61C41">
        <w:t xml:space="preserve">VTS qualifications should be based on the principle that satisfactory results are obtained </w:t>
      </w:r>
      <w:r w:rsidR="00CA7574">
        <w:t xml:space="preserve">on completion of </w:t>
      </w:r>
      <w:r w:rsidRPr="00E61C41">
        <w:t>the IALA VTS Model Courses.</w:t>
      </w:r>
    </w:p>
    <w:p w14:paraId="6924C6D6" w14:textId="54C0A803" w:rsidR="00CA7574" w:rsidRDefault="00CA7574" w:rsidP="00CA7574">
      <w:pPr>
        <w:pStyle w:val="BodyText"/>
      </w:pPr>
      <w:r>
        <w:t>VTS personnel should only be considered competent when appropriately trained and qualified for their VTS duties. This includes:</w:t>
      </w:r>
    </w:p>
    <w:p w14:paraId="42ECEB57" w14:textId="4813CA63" w:rsidR="00CA7574" w:rsidRDefault="00CA7574" w:rsidP="00CA7574">
      <w:pPr>
        <w:pStyle w:val="Bullet1"/>
      </w:pPr>
      <w:r>
        <w:t xml:space="preserve">satisfactorily completing generic V103/1 VTS operator training approved by a Competent Authority </w:t>
      </w:r>
    </w:p>
    <w:p w14:paraId="160D3C27" w14:textId="68F71E02" w:rsidR="00CA7574" w:rsidRDefault="00CA7574" w:rsidP="00CA7574">
      <w:pPr>
        <w:pStyle w:val="Bullet1"/>
      </w:pPr>
      <w:r>
        <w:t>satisfactorily completing V103/4 On-the-Job training at the VTS where the person is employed</w:t>
      </w:r>
    </w:p>
    <w:p w14:paraId="14C96BF4" w14:textId="06DD6000" w:rsidR="00CA7574" w:rsidRDefault="00CA7574" w:rsidP="00CA7574">
      <w:pPr>
        <w:pStyle w:val="Bullet1"/>
      </w:pPr>
      <w:r>
        <w:t>undergoing periodic assessments and revalidation training to ensure competence is maintained; and</w:t>
      </w:r>
    </w:p>
    <w:p w14:paraId="0E3F2392" w14:textId="223C3757" w:rsidR="00CA7574" w:rsidRPr="00E61C41" w:rsidRDefault="00CA7574" w:rsidP="00CA7574">
      <w:pPr>
        <w:pStyle w:val="Bullet1"/>
      </w:pPr>
      <w:r>
        <w:t>being in possession of appropriate certification.</w:t>
      </w:r>
    </w:p>
    <w:p w14:paraId="6E423667" w14:textId="689F0EEB" w:rsidR="00413306" w:rsidRDefault="00E61C41" w:rsidP="00413306">
      <w:pPr>
        <w:pStyle w:val="BodyText"/>
      </w:pPr>
      <w:r>
        <w:t>VTS qualifications should be periodic</w:t>
      </w:r>
      <w:r w:rsidR="006225AF">
        <w:t>ally revalidated to ensure the operational performance of the operator is maintained.</w:t>
      </w:r>
    </w:p>
    <w:p w14:paraId="390C30BB" w14:textId="3D41C153" w:rsidR="00F41289" w:rsidRDefault="00F41289" w:rsidP="00413306">
      <w:pPr>
        <w:pStyle w:val="BodyText"/>
      </w:pPr>
    </w:p>
    <w:p w14:paraId="1EA25024" w14:textId="4A29ADA9" w:rsidR="00902F05" w:rsidRDefault="00902F05" w:rsidP="00413306">
      <w:pPr>
        <w:pStyle w:val="BodyText"/>
      </w:pPr>
    </w:p>
    <w:p w14:paraId="3BF81478" w14:textId="77777777" w:rsidR="00902F05" w:rsidRDefault="00902F05" w:rsidP="00413306">
      <w:pPr>
        <w:pStyle w:val="BodyText"/>
      </w:pPr>
    </w:p>
    <w:p w14:paraId="0E669C4A" w14:textId="601D71CD" w:rsidR="00944281" w:rsidRPr="00E61C41" w:rsidRDefault="00944281" w:rsidP="00AD47AD">
      <w:pPr>
        <w:pStyle w:val="Heading2"/>
      </w:pPr>
      <w:bookmarkStart w:id="39" w:name="_Toc31656828"/>
      <w:r w:rsidRPr="00E61C41">
        <w:lastRenderedPageBreak/>
        <w:t>CERTIFICATION</w:t>
      </w:r>
      <w:bookmarkEnd w:id="39"/>
    </w:p>
    <w:p w14:paraId="4FCA9191" w14:textId="77777777" w:rsidR="00FB4DA1" w:rsidRPr="00E61C41" w:rsidRDefault="00FB4DA1" w:rsidP="00FB4DA1">
      <w:pPr>
        <w:pStyle w:val="Heading2separationline"/>
      </w:pPr>
    </w:p>
    <w:p w14:paraId="262A7D47" w14:textId="2717C7A7" w:rsidR="00944281" w:rsidRPr="00E61C41" w:rsidRDefault="00944281" w:rsidP="00944281">
      <w:pPr>
        <w:pStyle w:val="Heading2separationline"/>
      </w:pPr>
    </w:p>
    <w:p w14:paraId="56530B49" w14:textId="52E5E4E7" w:rsidR="002047D4" w:rsidRPr="00E61C41" w:rsidRDefault="00E61C41" w:rsidP="002047D4">
      <w:pPr>
        <w:pStyle w:val="BodyText"/>
      </w:pPr>
      <w:r>
        <w:t xml:space="preserve">Certification is the paper, or education, or training that suggests that a person is qualified to perform the duties of that job.  </w:t>
      </w:r>
      <w:proofErr w:type="gramStart"/>
      <w:r>
        <w:t>Typically</w:t>
      </w:r>
      <w:proofErr w:type="gramEnd"/>
      <w:r>
        <w:t xml:space="preserve"> participants will receive a certificate as recognition for successfully completing a course. </w:t>
      </w:r>
    </w:p>
    <w:p w14:paraId="5B19D9F1" w14:textId="7848FCF1" w:rsidR="001D60E1" w:rsidRDefault="001D60E1" w:rsidP="00AD47AD">
      <w:pPr>
        <w:pStyle w:val="Heading2"/>
      </w:pPr>
      <w:bookmarkStart w:id="40" w:name="_Toc31656829"/>
      <w:r w:rsidRPr="00E61C41">
        <w:t>VTS COURSE CERTIFICATE</w:t>
      </w:r>
      <w:bookmarkEnd w:id="40"/>
    </w:p>
    <w:p w14:paraId="231C9AB2" w14:textId="77777777" w:rsidR="00E61C41" w:rsidRPr="00E61C41" w:rsidRDefault="00E61C41" w:rsidP="00E61C41">
      <w:pPr>
        <w:pStyle w:val="Heading2separationline"/>
      </w:pPr>
    </w:p>
    <w:p w14:paraId="09CAE066" w14:textId="408AFC2C" w:rsidR="001D60E1" w:rsidRPr="00E61C41" w:rsidRDefault="001D60E1" w:rsidP="001D60E1">
      <w:pPr>
        <w:pStyle w:val="BodyText"/>
      </w:pPr>
      <w:r w:rsidRPr="00E61C41">
        <w:t xml:space="preserve">A Course Certificate </w:t>
      </w:r>
      <w:r w:rsidR="009B56CB">
        <w:t xml:space="preserve">is a document awarded by the </w:t>
      </w:r>
      <w:r w:rsidR="00BA01A6">
        <w:t>accredited</w:t>
      </w:r>
      <w:r w:rsidR="009B56CB">
        <w:t xml:space="preserve"> VTS training organisation, to indicate that a p</w:t>
      </w:r>
      <w:r w:rsidR="00E61C41">
        <w:t xml:space="preserve">articipant </w:t>
      </w:r>
      <w:r w:rsidR="009B56CB">
        <w:t>has</w:t>
      </w:r>
      <w:r w:rsidR="00E61C41">
        <w:t xml:space="preserve"> </w:t>
      </w:r>
      <w:r w:rsidR="000005D1">
        <w:t>successful</w:t>
      </w:r>
      <w:r w:rsidR="00E61C41">
        <w:t xml:space="preserve"> complet</w:t>
      </w:r>
      <w:r w:rsidR="00BA01A6">
        <w:t>ed</w:t>
      </w:r>
      <w:r w:rsidR="00E61C41">
        <w:t xml:space="preserve"> of their VTS training Course</w:t>
      </w:r>
      <w:r w:rsidR="002047D4" w:rsidRPr="00E61C41">
        <w:t>.</w:t>
      </w:r>
      <w:r w:rsidR="00E61C41">
        <w:t xml:space="preserve"> </w:t>
      </w:r>
      <w:r w:rsidRPr="00E61C41">
        <w:t>The course certificate should include:</w:t>
      </w:r>
    </w:p>
    <w:p w14:paraId="470F6778" w14:textId="0F278C69" w:rsidR="001D60E1" w:rsidRPr="00E61C41" w:rsidRDefault="001D60E1" w:rsidP="00E61C41">
      <w:pPr>
        <w:pStyle w:val="Bullet1"/>
      </w:pPr>
      <w:r w:rsidRPr="00E61C41">
        <w:t>the candidate’s full name</w:t>
      </w:r>
    </w:p>
    <w:p w14:paraId="35014C33" w14:textId="0C1127C3" w:rsidR="001D60E1" w:rsidRPr="00E61C41" w:rsidRDefault="001D60E1" w:rsidP="00E61C41">
      <w:pPr>
        <w:pStyle w:val="Bullet1"/>
      </w:pPr>
      <w:r w:rsidRPr="00E61C41">
        <w:t>the country in which it was awarded</w:t>
      </w:r>
    </w:p>
    <w:p w14:paraId="0DD4FFB2" w14:textId="7F034F6D" w:rsidR="001D60E1" w:rsidRPr="00E61C41" w:rsidRDefault="001D60E1" w:rsidP="00E61C41">
      <w:pPr>
        <w:pStyle w:val="Bullet1"/>
      </w:pPr>
      <w:r w:rsidRPr="00E61C41">
        <w:t>signature of the issuing Authority and the training organisation</w:t>
      </w:r>
    </w:p>
    <w:p w14:paraId="3F6207DC" w14:textId="7E64DAD9" w:rsidR="001D60E1" w:rsidRPr="00E61C41" w:rsidRDefault="00E61C41" w:rsidP="00E61C41">
      <w:pPr>
        <w:pStyle w:val="Bullet1"/>
      </w:pPr>
      <w:r>
        <w:t>t</w:t>
      </w:r>
      <w:r w:rsidR="001D60E1" w:rsidRPr="00E61C41">
        <w:t>he relevant course</w:t>
      </w:r>
    </w:p>
    <w:p w14:paraId="2ED4659B" w14:textId="103C9F45" w:rsidR="001D60E1" w:rsidRPr="00E61C41" w:rsidRDefault="001D60E1" w:rsidP="00E61C41">
      <w:pPr>
        <w:pStyle w:val="Bullet1"/>
      </w:pPr>
      <w:r w:rsidRPr="00E61C41">
        <w:t>date of birth and/or unique identification information</w:t>
      </w:r>
    </w:p>
    <w:p w14:paraId="254AA741" w14:textId="411CDBF6" w:rsidR="001D60E1" w:rsidRPr="00E61C41" w:rsidRDefault="001D60E1" w:rsidP="00E61C41">
      <w:pPr>
        <w:pStyle w:val="Bullet1"/>
      </w:pPr>
      <w:r w:rsidRPr="00E61C41">
        <w:t>the date of award</w:t>
      </w:r>
    </w:p>
    <w:p w14:paraId="3970A753" w14:textId="762EC02E" w:rsidR="00944281" w:rsidRPr="00E61C41" w:rsidRDefault="001D60E1" w:rsidP="00E61C41">
      <w:pPr>
        <w:pStyle w:val="Bullet1"/>
      </w:pPr>
      <w:r w:rsidRPr="00E61C41">
        <w:t>the unique serial number of the course certificate</w:t>
      </w:r>
    </w:p>
    <w:p w14:paraId="5122D290" w14:textId="65DC4856" w:rsidR="001D60E1" w:rsidRPr="00FF400B" w:rsidRDefault="008D49B1" w:rsidP="00944281">
      <w:pPr>
        <w:pStyle w:val="BodyText"/>
      </w:pPr>
      <w:r>
        <w:t xml:space="preserve">The use of the IALA logo on a VTS model course certificate recognises that the Competent Authority has </w:t>
      </w:r>
      <w:r w:rsidR="00D84C79">
        <w:t>accredited</w:t>
      </w:r>
      <w:r>
        <w:t xml:space="preserve"> the delivery of that VTS model course by a training organisation.</w:t>
      </w:r>
    </w:p>
    <w:p w14:paraId="1C4DD343" w14:textId="2578310C" w:rsidR="001D60E1" w:rsidRDefault="001D60E1" w:rsidP="00AD47AD">
      <w:pPr>
        <w:pStyle w:val="Heading2"/>
      </w:pPr>
      <w:bookmarkStart w:id="41" w:name="_Toc31656830"/>
      <w:r w:rsidRPr="00FF400B">
        <w:t>RECOGNITION OF CERTIFICATES</w:t>
      </w:r>
      <w:bookmarkEnd w:id="41"/>
    </w:p>
    <w:p w14:paraId="0EFE6856" w14:textId="77777777" w:rsidR="00D84C79" w:rsidRPr="00D84C79" w:rsidRDefault="00D84C79" w:rsidP="00D84C79">
      <w:pPr>
        <w:pStyle w:val="Heading2separationline"/>
      </w:pPr>
    </w:p>
    <w:p w14:paraId="28F840D1" w14:textId="343A5D0C" w:rsidR="001D60E1" w:rsidRPr="00FF400B" w:rsidRDefault="001D60E1" w:rsidP="001D60E1">
      <w:pPr>
        <w:pStyle w:val="BodyText"/>
      </w:pPr>
      <w:r w:rsidRPr="00FF400B">
        <w:t xml:space="preserve">Where suitable reciprocal arrangements apply, the Competent Authority of one Country or State should recognise a VTS </w:t>
      </w:r>
      <w:r w:rsidR="00FF400B" w:rsidRPr="00FF400B">
        <w:t>c</w:t>
      </w:r>
      <w:r w:rsidRPr="00FF400B">
        <w:t xml:space="preserve">ourse </w:t>
      </w:r>
      <w:r w:rsidR="00FF400B" w:rsidRPr="00FF400B">
        <w:t>c</w:t>
      </w:r>
      <w:r w:rsidRPr="00FF400B">
        <w:t>ertificate of another Country or State provided that the:</w:t>
      </w:r>
    </w:p>
    <w:p w14:paraId="56DB567C" w14:textId="5B505349" w:rsidR="001D60E1" w:rsidRPr="0063344E" w:rsidRDefault="001D60E1" w:rsidP="0063344E">
      <w:pPr>
        <w:pStyle w:val="Bullet1"/>
        <w:rPr>
          <w:i/>
        </w:rPr>
      </w:pPr>
      <w:r w:rsidRPr="00FF400B">
        <w:t xml:space="preserve">certificate has been issued in accordance with </w:t>
      </w:r>
      <w:r w:rsidR="00FF400B" w:rsidRPr="0063344E">
        <w:rPr>
          <w:i/>
        </w:rPr>
        <w:t>R</w:t>
      </w:r>
      <w:r w:rsidRPr="0063344E">
        <w:rPr>
          <w:i/>
        </w:rPr>
        <w:t>ecommendation</w:t>
      </w:r>
      <w:r w:rsidR="00FF400B" w:rsidRPr="0063344E">
        <w:rPr>
          <w:i/>
        </w:rPr>
        <w:t xml:space="preserve"> </w:t>
      </w:r>
      <w:r w:rsidR="00B83B63" w:rsidRPr="0063344E">
        <w:rPr>
          <w:i/>
        </w:rPr>
        <w:t>R0103</w:t>
      </w:r>
      <w:r w:rsidR="0063344E" w:rsidRPr="0063344E">
        <w:rPr>
          <w:i/>
        </w:rPr>
        <w:t xml:space="preserve"> on Training and Certification of VTS Personnel</w:t>
      </w:r>
    </w:p>
    <w:p w14:paraId="5DCB47D5" w14:textId="17126BF6" w:rsidR="00E60717" w:rsidRPr="00FF400B" w:rsidRDefault="001D60E1" w:rsidP="002047D4">
      <w:pPr>
        <w:pStyle w:val="Bullet1"/>
      </w:pPr>
      <w:r w:rsidRPr="00FF400B">
        <w:t>Competent Authority is satisfied with the training arrangements of the other Country or State concerned.</w:t>
      </w:r>
    </w:p>
    <w:p w14:paraId="32173BA8" w14:textId="77777777" w:rsidR="00C436E2" w:rsidRPr="00FF400B" w:rsidRDefault="00C436E2" w:rsidP="00AD47AD">
      <w:pPr>
        <w:pStyle w:val="Heading2"/>
      </w:pPr>
      <w:bookmarkStart w:id="42" w:name="_Toc31656831"/>
      <w:r w:rsidRPr="00FF400B">
        <w:t>VALIDITY</w:t>
      </w:r>
      <w:bookmarkEnd w:id="42"/>
    </w:p>
    <w:p w14:paraId="40586E27" w14:textId="77777777" w:rsidR="00C436E2" w:rsidRPr="00FF400B" w:rsidRDefault="00C436E2" w:rsidP="00C436E2">
      <w:pPr>
        <w:pStyle w:val="Heading2separationline"/>
      </w:pPr>
    </w:p>
    <w:p w14:paraId="58065AF4" w14:textId="0B2C86D7" w:rsidR="00AD4DA8" w:rsidRPr="00FF400B" w:rsidRDefault="00AD4DA8" w:rsidP="00AD4DA8">
      <w:pPr>
        <w:pStyle w:val="BodyText"/>
      </w:pPr>
      <w:r w:rsidRPr="00FF400B">
        <w:t>A qualification should be valid until either:</w:t>
      </w:r>
    </w:p>
    <w:p w14:paraId="06DC3044" w14:textId="584C2627" w:rsidR="00AD4DA8" w:rsidRPr="00FF400B" w:rsidRDefault="00AD4DA8" w:rsidP="00AD4DA8">
      <w:pPr>
        <w:pStyle w:val="Bullet1"/>
      </w:pPr>
      <w:r w:rsidRPr="00FF400B">
        <w:t>an assessment indicates that the holder has fallen below the standards, including medical requirements, set by the Competent Authority for qualifications</w:t>
      </w:r>
    </w:p>
    <w:p w14:paraId="48344A37" w14:textId="5D083208" w:rsidR="00AD4DA8" w:rsidRPr="00FF400B" w:rsidRDefault="00AD4DA8" w:rsidP="00AD4DA8">
      <w:pPr>
        <w:pStyle w:val="Bullet1"/>
      </w:pPr>
      <w:r w:rsidRPr="00FF400B">
        <w:t>there is a break in service, for whatever reason, for a period defined by the Competent Authority</w:t>
      </w:r>
      <w:r w:rsidR="00D84C79">
        <w:t>,</w:t>
      </w:r>
      <w:r w:rsidRPr="00FF400B">
        <w:t xml:space="preserve"> or</w:t>
      </w:r>
    </w:p>
    <w:p w14:paraId="004681F7" w14:textId="0E4EDAAC" w:rsidR="00AD4DA8" w:rsidRPr="00FF400B" w:rsidRDefault="00AD4DA8" w:rsidP="00AD4DA8">
      <w:pPr>
        <w:pStyle w:val="Bullet1"/>
        <w:rPr>
          <w:rFonts w:asciiTheme="majorHAnsi" w:eastAsiaTheme="majorEastAsia" w:hAnsiTheme="majorHAnsi" w:cstheme="majorBidi"/>
          <w:b/>
          <w:bCs/>
          <w:caps/>
          <w:color w:val="407EC9"/>
          <w:sz w:val="24"/>
          <w:szCs w:val="24"/>
        </w:rPr>
      </w:pPr>
      <w:r w:rsidRPr="00FF400B">
        <w:t>the maximum</w:t>
      </w:r>
      <w:r w:rsidR="00FF400B" w:rsidRPr="00FF400B">
        <w:t xml:space="preserve"> time period for undertaking revalidation</w:t>
      </w:r>
      <w:r w:rsidRPr="00FF400B">
        <w:t xml:space="preserve"> training has been reached.</w:t>
      </w:r>
    </w:p>
    <w:p w14:paraId="6103F19C" w14:textId="2EB21118" w:rsidR="00944281" w:rsidRPr="008D49B1" w:rsidRDefault="00FB4DA1" w:rsidP="00AD47AD">
      <w:pPr>
        <w:pStyle w:val="Heading2"/>
      </w:pPr>
      <w:bookmarkStart w:id="43" w:name="_Toc31656832"/>
      <w:r w:rsidRPr="008D49B1">
        <w:t>MAINTAINING TRAINING RECORDS</w:t>
      </w:r>
      <w:bookmarkEnd w:id="43"/>
    </w:p>
    <w:p w14:paraId="16EC91F2" w14:textId="38FA8108" w:rsidR="00FB4DA1" w:rsidRDefault="00FB4DA1" w:rsidP="00FB4DA1">
      <w:pPr>
        <w:pStyle w:val="Heading2separationline"/>
      </w:pPr>
    </w:p>
    <w:p w14:paraId="2F758A6C" w14:textId="11933FB7" w:rsidR="008D49B1" w:rsidRDefault="008D49B1" w:rsidP="008D49B1">
      <w:pPr>
        <w:pStyle w:val="BodyText"/>
      </w:pPr>
      <w:r>
        <w:t>The VTS Authority should maintain training records for each VTS personnel:</w:t>
      </w:r>
    </w:p>
    <w:p w14:paraId="62B14E90" w14:textId="64AEDB02" w:rsidR="008D49B1" w:rsidRDefault="008D49B1" w:rsidP="008D49B1">
      <w:pPr>
        <w:pStyle w:val="Bullet1"/>
      </w:pPr>
      <w:r>
        <w:t>On-the-Job training at each VTS at which the holder is employed, the name of the OJT assessor and the date the training was completed</w:t>
      </w:r>
    </w:p>
    <w:p w14:paraId="7437E607" w14:textId="3100A918" w:rsidR="009B56CB" w:rsidRDefault="009B56CB" w:rsidP="009B56CB">
      <w:pPr>
        <w:pStyle w:val="Bullet1"/>
      </w:pPr>
      <w:r>
        <w:t>VTS training courses (</w:t>
      </w:r>
      <w:proofErr w:type="spellStart"/>
      <w:r>
        <w:t>eg</w:t>
      </w:r>
      <w:proofErr w:type="spellEnd"/>
      <w:r>
        <w:t xml:space="preserve"> VTS </w:t>
      </w:r>
      <w:r w:rsidR="00BA01A6">
        <w:t>O</w:t>
      </w:r>
      <w:r>
        <w:t>perator, Supervisor, OJT Instructor) successfully completed including the name of the organisation where the course was undertaken</w:t>
      </w:r>
    </w:p>
    <w:p w14:paraId="65CC3DE9" w14:textId="77777777" w:rsidR="009B56CB" w:rsidRDefault="009B56CB" w:rsidP="009B56CB">
      <w:pPr>
        <w:pStyle w:val="Bullet1"/>
      </w:pPr>
      <w:r>
        <w:t>regular assessment records and the result thereof</w:t>
      </w:r>
    </w:p>
    <w:p w14:paraId="676FFBCB" w14:textId="77777777" w:rsidR="009B56CB" w:rsidRDefault="009B56CB" w:rsidP="009B56CB">
      <w:pPr>
        <w:pStyle w:val="Bullet1"/>
      </w:pPr>
      <w:r>
        <w:t>any break in service defined by the Competent/VTS Authority</w:t>
      </w:r>
    </w:p>
    <w:p w14:paraId="471FE066" w14:textId="07CF5076" w:rsidR="008D49B1" w:rsidRDefault="008D49B1" w:rsidP="008D49B1">
      <w:pPr>
        <w:pStyle w:val="Bullet1"/>
      </w:pPr>
      <w:r>
        <w:lastRenderedPageBreak/>
        <w:t>revalidation records including the name of the organisation at which the Certificate was revalidated, the signature of the person responsible for the revalidation</w:t>
      </w:r>
      <w:r w:rsidR="00B83B63">
        <w:t>,</w:t>
      </w:r>
      <w:r>
        <w:t xml:space="preserve"> and the date of revalidation</w:t>
      </w:r>
    </w:p>
    <w:p w14:paraId="23614B47" w14:textId="79F9286F" w:rsidR="008D49B1" w:rsidRDefault="008D49B1" w:rsidP="008D49B1">
      <w:pPr>
        <w:pStyle w:val="Bullet1"/>
      </w:pPr>
      <w:r>
        <w:t>any other relevant course, or training successfully completed (</w:t>
      </w:r>
      <w:proofErr w:type="spellStart"/>
      <w:r>
        <w:t>eg</w:t>
      </w:r>
      <w:proofErr w:type="spellEnd"/>
      <w:r>
        <w:t xml:space="preserve"> first aid training)</w:t>
      </w:r>
    </w:p>
    <w:p w14:paraId="7D34DD4E" w14:textId="561ECF40" w:rsidR="00FB4DA1" w:rsidRDefault="008D49B1" w:rsidP="008D49B1">
      <w:pPr>
        <w:pStyle w:val="BodyText"/>
      </w:pPr>
      <w:r>
        <w:t xml:space="preserve">VTS </w:t>
      </w:r>
      <w:r w:rsidR="00BA01A6">
        <w:t>c</w:t>
      </w:r>
      <w:r>
        <w:t xml:space="preserve">ourse </w:t>
      </w:r>
      <w:r w:rsidR="00BA01A6">
        <w:t>c</w:t>
      </w:r>
      <w:r>
        <w:t xml:space="preserve">ertificates and </w:t>
      </w:r>
      <w:r w:rsidR="00BA01A6">
        <w:t>c</w:t>
      </w:r>
      <w:r>
        <w:t xml:space="preserve">ertification </w:t>
      </w:r>
      <w:r w:rsidR="00BA01A6">
        <w:t>l</w:t>
      </w:r>
      <w:r>
        <w:t>ogs should be in the official language or languages of the awarding country.  If the language used is not English, the text should include a translation into that language.</w:t>
      </w:r>
    </w:p>
    <w:p w14:paraId="23D17367" w14:textId="5B032FC2" w:rsidR="008D49B1" w:rsidRDefault="008D49B1" w:rsidP="008D49B1">
      <w:pPr>
        <w:pStyle w:val="BodyText"/>
      </w:pPr>
      <w:r>
        <w:t>The Competent Authority / VTS Authority may consider issuing a VTS certification log as a means to formally record course certificates and training activities of VTS personnel.  The log should include (but not be limited to):</w:t>
      </w:r>
    </w:p>
    <w:p w14:paraId="3544EA1F" w14:textId="657F36BD" w:rsidR="008D49B1" w:rsidRDefault="00B83B63" w:rsidP="00A90C21">
      <w:pPr>
        <w:pStyle w:val="Bullet1"/>
      </w:pPr>
      <w:r>
        <w:t>the holders full name</w:t>
      </w:r>
    </w:p>
    <w:p w14:paraId="2FD6677A" w14:textId="1499745D" w:rsidR="008D49B1" w:rsidRDefault="008D49B1" w:rsidP="00A90C21">
      <w:pPr>
        <w:pStyle w:val="Bullet1"/>
      </w:pPr>
      <w:r>
        <w:t xml:space="preserve">the </w:t>
      </w:r>
      <w:r w:rsidR="00B83B63">
        <w:t>country in which it was awarded</w:t>
      </w:r>
    </w:p>
    <w:p w14:paraId="4F4C8059" w14:textId="102F3C75" w:rsidR="008D49B1" w:rsidRDefault="008D49B1" w:rsidP="00A90C21">
      <w:pPr>
        <w:pStyle w:val="Bullet1"/>
      </w:pPr>
      <w:r>
        <w:t>date of birth and/or unique identification information</w:t>
      </w:r>
    </w:p>
    <w:p w14:paraId="44E4A5AE" w14:textId="32A2084F" w:rsidR="008D49B1" w:rsidRDefault="00B83B63" w:rsidP="00A90C21">
      <w:pPr>
        <w:pStyle w:val="Bullet1"/>
      </w:pPr>
      <w:r>
        <w:t>the date of issue</w:t>
      </w:r>
    </w:p>
    <w:p w14:paraId="12B4EBC4" w14:textId="75431271" w:rsidR="008D49B1" w:rsidRDefault="00B83B63" w:rsidP="00A90C21">
      <w:pPr>
        <w:pStyle w:val="Bullet1"/>
      </w:pPr>
      <w:r>
        <w:t>a unique serial number</w:t>
      </w:r>
    </w:p>
    <w:p w14:paraId="5C8C2A46" w14:textId="7DD7057F" w:rsidR="00FB4DA1" w:rsidRDefault="008D49B1" w:rsidP="00A90C21">
      <w:pPr>
        <w:pStyle w:val="Bullet1"/>
      </w:pPr>
      <w:r>
        <w:t>brief details of the VTS course certificate(s) held, including their serial number</w:t>
      </w:r>
      <w:r w:rsidR="00B83B63">
        <w:t>.</w:t>
      </w:r>
    </w:p>
    <w:p w14:paraId="50622147" w14:textId="04BD7951" w:rsidR="00944281" w:rsidRPr="00F55AD7" w:rsidRDefault="00944281" w:rsidP="00944281">
      <w:pPr>
        <w:pStyle w:val="Heading1"/>
      </w:pPr>
      <w:bookmarkStart w:id="44" w:name="_Toc31656833"/>
      <w:r>
        <w:t>MAINTAINING THE QUALFICATIONS</w:t>
      </w:r>
      <w:bookmarkEnd w:id="44"/>
    </w:p>
    <w:p w14:paraId="5FA37F0D" w14:textId="77777777" w:rsidR="00944281" w:rsidRPr="00F55AD7" w:rsidRDefault="00944281" w:rsidP="00944281">
      <w:pPr>
        <w:pStyle w:val="Heading1separatationline"/>
      </w:pPr>
    </w:p>
    <w:p w14:paraId="521702DE" w14:textId="013B0A5C" w:rsidR="00FB4DA1" w:rsidRDefault="00FB4DA1" w:rsidP="00AD47AD">
      <w:pPr>
        <w:pStyle w:val="Heading2"/>
      </w:pPr>
      <w:bookmarkStart w:id="45" w:name="_Toc31656834"/>
      <w:r>
        <w:t>OVERVIEW</w:t>
      </w:r>
      <w:bookmarkEnd w:id="45"/>
    </w:p>
    <w:p w14:paraId="51092D95" w14:textId="57909C03" w:rsidR="00FB4DA1" w:rsidRDefault="00FB4DA1" w:rsidP="00FB4DA1">
      <w:pPr>
        <w:pStyle w:val="Heading2separationline"/>
      </w:pPr>
    </w:p>
    <w:p w14:paraId="508F83EE" w14:textId="47AB26DF" w:rsidR="00477DE6" w:rsidRDefault="00164C2E" w:rsidP="00FB4DA1">
      <w:pPr>
        <w:pStyle w:val="BodyText"/>
      </w:pPr>
      <w:r w:rsidRPr="00164C2E">
        <w:t xml:space="preserve">Refresher Training should be undertaken to ensure that </w:t>
      </w:r>
      <w:r w:rsidR="003A5CB2">
        <w:t xml:space="preserve">VTS Personnel maintain their </w:t>
      </w:r>
      <w:r w:rsidRPr="00164C2E">
        <w:t xml:space="preserve">qualifications </w:t>
      </w:r>
      <w:r w:rsidR="003A5CB2">
        <w:t xml:space="preserve">to </w:t>
      </w:r>
      <w:r w:rsidRPr="00164C2E">
        <w:t>a satisfactory level of operational performance.</w:t>
      </w:r>
    </w:p>
    <w:p w14:paraId="14C438D6" w14:textId="77777777" w:rsidR="00164C2E" w:rsidRDefault="00164C2E" w:rsidP="00164C2E">
      <w:pPr>
        <w:pStyle w:val="BodyText"/>
        <w:spacing w:before="106"/>
      </w:pPr>
      <w:r>
        <w:rPr>
          <w:spacing w:val="-1"/>
        </w:rPr>
        <w:t>The</w:t>
      </w:r>
      <w:r>
        <w:rPr>
          <w:spacing w:val="1"/>
        </w:rPr>
        <w:t xml:space="preserve"> </w:t>
      </w:r>
      <w:r>
        <w:rPr>
          <w:spacing w:val="-1"/>
        </w:rPr>
        <w:t>flowchart</w:t>
      </w:r>
      <w:r>
        <w:rPr>
          <w:spacing w:val="-2"/>
        </w:rPr>
        <w:t xml:space="preserve"> </w:t>
      </w:r>
      <w:r>
        <w:rPr>
          <w:spacing w:val="-1"/>
        </w:rPr>
        <w:t>below</w:t>
      </w:r>
      <w:r>
        <w:rPr>
          <w:spacing w:val="1"/>
        </w:rPr>
        <w:t xml:space="preserve"> </w:t>
      </w:r>
      <w:r>
        <w:rPr>
          <w:spacing w:val="-1"/>
        </w:rPr>
        <w:t>describes</w:t>
      </w:r>
      <w:r>
        <w:t xml:space="preserve"> </w:t>
      </w:r>
      <w:r>
        <w:rPr>
          <w:spacing w:val="-1"/>
        </w:rPr>
        <w:t>the</w:t>
      </w:r>
      <w:r>
        <w:rPr>
          <w:spacing w:val="-2"/>
        </w:rPr>
        <w:t xml:space="preserve"> </w:t>
      </w:r>
      <w:r>
        <w:rPr>
          <w:spacing w:val="-1"/>
        </w:rPr>
        <w:t>steps</w:t>
      </w:r>
      <w:r>
        <w:rPr>
          <w:spacing w:val="-2"/>
        </w:rPr>
        <w:t xml:space="preserve"> </w:t>
      </w:r>
      <w:r>
        <w:rPr>
          <w:spacing w:val="-1"/>
        </w:rPr>
        <w:t>necessary in</w:t>
      </w:r>
      <w:r>
        <w:rPr>
          <w:spacing w:val="-3"/>
        </w:rPr>
        <w:t xml:space="preserve"> </w:t>
      </w:r>
      <w:r>
        <w:rPr>
          <w:spacing w:val="-1"/>
        </w:rPr>
        <w:t>order</w:t>
      </w:r>
      <w:r>
        <w:rPr>
          <w:spacing w:val="-2"/>
        </w:rPr>
        <w:t xml:space="preserve"> </w:t>
      </w:r>
      <w:r>
        <w:t>to</w:t>
      </w:r>
      <w:r>
        <w:rPr>
          <w:spacing w:val="-1"/>
        </w:rPr>
        <w:t xml:space="preserve"> enable</w:t>
      </w:r>
      <w:r>
        <w:rPr>
          <w:spacing w:val="-2"/>
        </w:rPr>
        <w:t xml:space="preserve"> </w:t>
      </w:r>
      <w:r>
        <w:rPr>
          <w:spacing w:val="-1"/>
        </w:rPr>
        <w:t>the</w:t>
      </w:r>
      <w:r>
        <w:rPr>
          <w:spacing w:val="1"/>
        </w:rPr>
        <w:t xml:space="preserve"> </w:t>
      </w:r>
      <w:r>
        <w:rPr>
          <w:spacing w:val="-1"/>
        </w:rPr>
        <w:t>revalidation</w:t>
      </w:r>
      <w:r>
        <w:rPr>
          <w:spacing w:val="-3"/>
        </w:rPr>
        <w:t xml:space="preserve"> </w:t>
      </w:r>
      <w:r>
        <w:t xml:space="preserve">of a </w:t>
      </w:r>
      <w:r>
        <w:rPr>
          <w:spacing w:val="-1"/>
        </w:rPr>
        <w:t>VTS qualification.</w:t>
      </w:r>
    </w:p>
    <w:p w14:paraId="138B98AF" w14:textId="64AAE183" w:rsidR="00164C2E" w:rsidRDefault="00DE16D9" w:rsidP="00164C2E">
      <w:pPr>
        <w:spacing w:line="200" w:lineRule="atLeast"/>
        <w:ind w:left="147"/>
        <w:rPr>
          <w:rFonts w:ascii="Calibri" w:eastAsia="Calibri" w:hAnsi="Calibri" w:cs="Calibri"/>
          <w:sz w:val="20"/>
          <w:szCs w:val="20"/>
        </w:rPr>
      </w:pPr>
      <w:r w:rsidRPr="00DE16D9">
        <w:rPr>
          <w:rFonts w:ascii="Calibri" w:eastAsia="Calibri" w:hAnsi="Calibri" w:cs="Calibri"/>
          <w:noProof/>
          <w:sz w:val="20"/>
          <w:szCs w:val="20"/>
          <w:lang w:val="en-AU" w:eastAsia="en-AU"/>
        </w:rPr>
        <mc:AlternateContent>
          <mc:Choice Requires="wps">
            <w:drawing>
              <wp:anchor distT="45720" distB="45720" distL="114300" distR="114300" simplePos="0" relativeHeight="251659264" behindDoc="0" locked="0" layoutInCell="1" allowOverlap="1" wp14:anchorId="1FE3B081" wp14:editId="4B592757">
                <wp:simplePos x="0" y="0"/>
                <wp:positionH relativeFrom="column">
                  <wp:posOffset>2070790</wp:posOffset>
                </wp:positionH>
                <wp:positionV relativeFrom="paragraph">
                  <wp:posOffset>2055247</wp:posOffset>
                </wp:positionV>
                <wp:extent cx="1653595" cy="254442"/>
                <wp:effectExtent l="0" t="0" r="22860" b="1270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3595" cy="254442"/>
                        </a:xfrm>
                        <a:prstGeom prst="rect">
                          <a:avLst/>
                        </a:prstGeom>
                        <a:solidFill>
                          <a:srgbClr val="FFFFFF"/>
                        </a:solidFill>
                        <a:ln w="9525">
                          <a:solidFill>
                            <a:srgbClr val="000000"/>
                          </a:solidFill>
                          <a:miter lim="800000"/>
                          <a:headEnd/>
                          <a:tailEnd/>
                        </a:ln>
                      </wps:spPr>
                      <wps:txbx>
                        <w:txbxContent>
                          <w:p w14:paraId="60EA1D66" w14:textId="5EDCDF67" w:rsidR="004C3C02" w:rsidRPr="00BA01A6" w:rsidRDefault="004C3C02">
                            <w:pPr>
                              <w:rPr>
                                <w:sz w:val="22"/>
                              </w:rPr>
                            </w:pPr>
                            <w:r w:rsidRPr="00BA01A6">
                              <w:rPr>
                                <w:sz w:val="22"/>
                                <w:highlight w:val="yellow"/>
                              </w:rPr>
                              <w:t>REVALIDATION TRAINING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E3B081" id="_x0000_t202" coordsize="21600,21600" o:spt="202" path="m,l,21600r21600,l21600,xe">
                <v:stroke joinstyle="miter"/>
                <v:path gradientshapeok="t" o:connecttype="rect"/>
              </v:shapetype>
              <v:shape id="Text Box 2" o:spid="_x0000_s1026" type="#_x0000_t202" style="position:absolute;left:0;text-align:left;margin-left:163.05pt;margin-top:161.85pt;width:130.2pt;height:20.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">
                <v:textbox>
                  <w:txbxContent>
                    <w:p w14:paraId="60EA1D66" w14:textId="5EDCDF67" w:rsidR="004C3C02" w:rsidRPr="00BA01A6" w:rsidRDefault="004C3C02">
                      <w:pPr>
                        <w:rPr>
                          <w:sz w:val="22"/>
                        </w:rPr>
                      </w:pPr>
                      <w:r w:rsidRPr="00BA01A6">
                        <w:rPr>
                          <w:sz w:val="22"/>
                          <w:highlight w:val="yellow"/>
                        </w:rPr>
                        <w:t>REVALIDATION TRAINING</w:t>
                      </w:r>
                    </w:p>
                  </w:txbxContent>
                </v:textbox>
              </v:shape>
            </w:pict>
          </mc:Fallback>
        </mc:AlternateContent>
      </w:r>
      <w:r w:rsidR="00164C2E" w:rsidRPr="00912004">
        <w:rPr>
          <w:rFonts w:ascii="Calibri" w:eastAsia="Calibri" w:hAnsi="Calibri" w:cs="Calibri"/>
          <w:strike/>
          <w:noProof/>
          <w:sz w:val="20"/>
          <w:szCs w:val="20"/>
          <w:lang w:val="en-AU" w:eastAsia="en-AU"/>
        </w:rPr>
        <w:drawing>
          <wp:inline distT="0" distB="0" distL="0" distR="0" wp14:anchorId="0E973F4D" wp14:editId="6D682051">
            <wp:extent cx="4897933" cy="3474720"/>
            <wp:effectExtent l="0" t="0" r="0" b="0"/>
            <wp:docPr id="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5.png"/>
                    <pic:cNvPicPr/>
                  </pic:nvPicPr>
                  <pic:blipFill>
                    <a:blip r:embed="rId28" cstate="print"/>
                    <a:stretch>
                      <a:fillRect/>
                    </a:stretch>
                  </pic:blipFill>
                  <pic:spPr>
                    <a:xfrm>
                      <a:off x="0" y="0"/>
                      <a:ext cx="4925776" cy="3494473"/>
                    </a:xfrm>
                    <a:prstGeom prst="rect">
                      <a:avLst/>
                    </a:prstGeom>
                  </pic:spPr>
                </pic:pic>
              </a:graphicData>
            </a:graphic>
          </wp:inline>
        </w:drawing>
      </w:r>
    </w:p>
    <w:p w14:paraId="0D9DE7A2" w14:textId="19FEBD2E" w:rsidR="00164C2E" w:rsidRDefault="00164C2E" w:rsidP="00E51362">
      <w:pPr>
        <w:pStyle w:val="Figurecaption"/>
        <w:jc w:val="center"/>
      </w:pPr>
      <w:bookmarkStart w:id="46" w:name="_bookmark5"/>
      <w:bookmarkStart w:id="47" w:name="_Toc30690893"/>
      <w:bookmarkEnd w:id="46"/>
      <w:r>
        <w:rPr>
          <w:u w:color="575756"/>
        </w:rPr>
        <w:t>Process for the</w:t>
      </w:r>
      <w:r>
        <w:rPr>
          <w:spacing w:val="-3"/>
          <w:u w:color="575756"/>
        </w:rPr>
        <w:t xml:space="preserve"> </w:t>
      </w:r>
      <w:r>
        <w:rPr>
          <w:u w:color="575756"/>
        </w:rPr>
        <w:t xml:space="preserve">revalidation of VTS </w:t>
      </w:r>
      <w:commentRangeStart w:id="48"/>
      <w:r>
        <w:rPr>
          <w:u w:color="575756"/>
        </w:rPr>
        <w:t>qualifications</w:t>
      </w:r>
      <w:commentRangeEnd w:id="48"/>
      <w:r w:rsidR="00BA01A6">
        <w:rPr>
          <w:rStyle w:val="CommentReference"/>
          <w:b w:val="0"/>
          <w:bCs w:val="0"/>
          <w:iCs/>
          <w:color w:val="auto"/>
        </w:rPr>
        <w:commentReference w:id="48"/>
      </w:r>
      <w:bookmarkEnd w:id="47"/>
    </w:p>
    <w:tbl>
      <w:tblPr>
        <w:tblStyle w:val="TableGrid"/>
        <w:tblW w:w="0" w:type="auto"/>
        <w:tblInd w:w="507" w:type="dxa"/>
        <w:tblLook w:val="04A0" w:firstRow="1" w:lastRow="0" w:firstColumn="1" w:lastColumn="0" w:noHBand="0" w:noVBand="1"/>
      </w:tblPr>
      <w:tblGrid>
        <w:gridCol w:w="9688"/>
      </w:tblGrid>
      <w:tr w:rsidR="00A02EF9" w:rsidRPr="00A02EF9" w14:paraId="5475B8C2" w14:textId="77777777" w:rsidTr="00B83B63">
        <w:trPr>
          <w:trHeight w:val="1226"/>
        </w:trPr>
        <w:tc>
          <w:tcPr>
            <w:tcW w:w="9688" w:type="dxa"/>
          </w:tcPr>
          <w:p w14:paraId="7F340488" w14:textId="5AD0901F" w:rsidR="00A02EF9" w:rsidRPr="00A02EF9" w:rsidRDefault="00A02EF9" w:rsidP="00A02EF9">
            <w:pPr>
              <w:pStyle w:val="BodyText"/>
              <w:spacing w:after="0" w:line="240" w:lineRule="auto"/>
              <w:rPr>
                <w:i/>
              </w:rPr>
            </w:pPr>
            <w:r w:rsidRPr="00A02EF9">
              <w:rPr>
                <w:i/>
                <w:spacing w:val="-1"/>
              </w:rPr>
              <w:lastRenderedPageBreak/>
              <w:t>Notes</w:t>
            </w:r>
            <w:r w:rsidR="00E51362">
              <w:rPr>
                <w:i/>
                <w:spacing w:val="-1"/>
              </w:rPr>
              <w:t xml:space="preserve"> on Figure 2</w:t>
            </w:r>
            <w:r w:rsidRPr="00A02EF9">
              <w:rPr>
                <w:i/>
                <w:spacing w:val="-1"/>
              </w:rPr>
              <w:t>:</w:t>
            </w:r>
          </w:p>
          <w:p w14:paraId="099EDF0E" w14:textId="6555FA97" w:rsidR="00A02EF9" w:rsidRPr="00A02EF9" w:rsidRDefault="00A02EF9" w:rsidP="00B83B63">
            <w:pPr>
              <w:pStyle w:val="BodyText"/>
              <w:widowControl w:val="0"/>
              <w:numPr>
                <w:ilvl w:val="0"/>
                <w:numId w:val="32"/>
              </w:numPr>
              <w:tabs>
                <w:tab w:val="left" w:pos="868"/>
              </w:tabs>
              <w:spacing w:after="0" w:line="240" w:lineRule="auto"/>
              <w:ind w:left="360" w:hanging="360"/>
              <w:rPr>
                <w:i/>
              </w:rPr>
            </w:pPr>
            <w:r w:rsidRPr="00A02EF9">
              <w:rPr>
                <w:i/>
                <w:spacing w:val="-1"/>
              </w:rPr>
              <w:t>Performance</w:t>
            </w:r>
            <w:r w:rsidRPr="00A02EF9">
              <w:rPr>
                <w:i/>
                <w:spacing w:val="-2"/>
              </w:rPr>
              <w:t xml:space="preserve"> </w:t>
            </w:r>
            <w:r w:rsidR="00A90C21">
              <w:rPr>
                <w:i/>
                <w:spacing w:val="-1"/>
              </w:rPr>
              <w:t>assessments</w:t>
            </w:r>
            <w:r w:rsidRPr="00A02EF9">
              <w:rPr>
                <w:i/>
                <w:spacing w:val="-3"/>
              </w:rPr>
              <w:t xml:space="preserve"> </w:t>
            </w:r>
            <w:r w:rsidRPr="00A02EF9">
              <w:rPr>
                <w:i/>
                <w:spacing w:val="-1"/>
              </w:rPr>
              <w:t>should be</w:t>
            </w:r>
            <w:r w:rsidRPr="00A02EF9">
              <w:rPr>
                <w:i/>
                <w:spacing w:val="1"/>
              </w:rPr>
              <w:t xml:space="preserve"> </w:t>
            </w:r>
            <w:r w:rsidRPr="00A02EF9">
              <w:rPr>
                <w:i/>
                <w:spacing w:val="-1"/>
              </w:rPr>
              <w:t>carried out</w:t>
            </w:r>
            <w:r w:rsidRPr="00A02EF9">
              <w:rPr>
                <w:i/>
                <w:spacing w:val="1"/>
              </w:rPr>
              <w:t xml:space="preserve"> </w:t>
            </w:r>
            <w:r w:rsidRPr="00A02EF9">
              <w:rPr>
                <w:i/>
                <w:spacing w:val="-1"/>
              </w:rPr>
              <w:t>at</w:t>
            </w:r>
            <w:r w:rsidRPr="00A02EF9">
              <w:rPr>
                <w:i/>
                <w:spacing w:val="-2"/>
              </w:rPr>
              <w:t xml:space="preserve"> regular</w:t>
            </w:r>
            <w:r w:rsidRPr="00A02EF9">
              <w:rPr>
                <w:i/>
              </w:rPr>
              <w:t xml:space="preserve"> </w:t>
            </w:r>
            <w:r w:rsidRPr="00A02EF9">
              <w:rPr>
                <w:i/>
                <w:spacing w:val="-1"/>
              </w:rPr>
              <w:t>intervals,</w:t>
            </w:r>
            <w:r w:rsidRPr="00A02EF9">
              <w:rPr>
                <w:i/>
              </w:rPr>
              <w:t xml:space="preserve"> </w:t>
            </w:r>
            <w:r w:rsidRPr="00A02EF9">
              <w:rPr>
                <w:i/>
                <w:spacing w:val="-1"/>
              </w:rPr>
              <w:t>preferably</w:t>
            </w:r>
            <w:r w:rsidRPr="00A02EF9">
              <w:rPr>
                <w:i/>
                <w:spacing w:val="1"/>
              </w:rPr>
              <w:t xml:space="preserve"> </w:t>
            </w:r>
            <w:r w:rsidRPr="00A02EF9">
              <w:rPr>
                <w:i/>
                <w:spacing w:val="-1"/>
              </w:rPr>
              <w:t>annually.</w:t>
            </w:r>
          </w:p>
          <w:p w14:paraId="2EDFC320" w14:textId="5AD29E01" w:rsidR="00A02EF9" w:rsidRPr="00A02EF9" w:rsidRDefault="00A02EF9" w:rsidP="00B83B63">
            <w:pPr>
              <w:pStyle w:val="BodyText"/>
              <w:widowControl w:val="0"/>
              <w:numPr>
                <w:ilvl w:val="0"/>
                <w:numId w:val="32"/>
              </w:numPr>
              <w:tabs>
                <w:tab w:val="left" w:pos="868"/>
              </w:tabs>
              <w:spacing w:after="0" w:line="240" w:lineRule="auto"/>
              <w:ind w:left="360" w:hanging="360"/>
              <w:rPr>
                <w:i/>
              </w:rPr>
            </w:pPr>
            <w:r w:rsidRPr="00A02EF9">
              <w:rPr>
                <w:i/>
                <w:spacing w:val="-1"/>
              </w:rPr>
              <w:t>It</w:t>
            </w:r>
            <w:r w:rsidRPr="00A02EF9">
              <w:rPr>
                <w:i/>
                <w:spacing w:val="1"/>
              </w:rPr>
              <w:t xml:space="preserve"> </w:t>
            </w:r>
            <w:r w:rsidRPr="00A02EF9">
              <w:rPr>
                <w:i/>
                <w:spacing w:val="-1"/>
              </w:rPr>
              <w:t>is</w:t>
            </w:r>
            <w:r w:rsidRPr="00A02EF9">
              <w:rPr>
                <w:i/>
              </w:rPr>
              <w:t xml:space="preserve"> </w:t>
            </w:r>
            <w:r w:rsidRPr="00A02EF9">
              <w:rPr>
                <w:i/>
                <w:spacing w:val="-1"/>
              </w:rPr>
              <w:t>recommended</w:t>
            </w:r>
            <w:r w:rsidRPr="00A02EF9">
              <w:rPr>
                <w:i/>
                <w:spacing w:val="-3"/>
              </w:rPr>
              <w:t xml:space="preserve"> </w:t>
            </w:r>
            <w:r w:rsidRPr="00A02EF9">
              <w:rPr>
                <w:i/>
                <w:spacing w:val="-1"/>
              </w:rPr>
              <w:t>that</w:t>
            </w:r>
            <w:r w:rsidRPr="00A02EF9">
              <w:rPr>
                <w:i/>
                <w:spacing w:val="1"/>
              </w:rPr>
              <w:t xml:space="preserve"> </w:t>
            </w:r>
            <w:r w:rsidRPr="00A02EF9">
              <w:rPr>
                <w:i/>
                <w:spacing w:val="-1"/>
              </w:rPr>
              <w:t>Re</w:t>
            </w:r>
            <w:r w:rsidR="00912004">
              <w:rPr>
                <w:i/>
                <w:spacing w:val="-1"/>
              </w:rPr>
              <w:t>validation</w:t>
            </w:r>
            <w:r w:rsidRPr="00A02EF9">
              <w:rPr>
                <w:i/>
                <w:spacing w:val="1"/>
              </w:rPr>
              <w:t xml:space="preserve"> </w:t>
            </w:r>
            <w:r w:rsidRPr="00A02EF9">
              <w:rPr>
                <w:i/>
                <w:spacing w:val="-1"/>
              </w:rPr>
              <w:t>Training</w:t>
            </w:r>
            <w:r w:rsidRPr="00A02EF9">
              <w:rPr>
                <w:i/>
              </w:rPr>
              <w:t xml:space="preserve"> </w:t>
            </w:r>
            <w:r w:rsidR="00BA01A6">
              <w:rPr>
                <w:i/>
                <w:spacing w:val="-1"/>
              </w:rPr>
              <w:t>be</w:t>
            </w:r>
            <w:r w:rsidRPr="00A02EF9">
              <w:rPr>
                <w:i/>
                <w:spacing w:val="-2"/>
              </w:rPr>
              <w:t xml:space="preserve"> </w:t>
            </w:r>
            <w:r w:rsidRPr="00A02EF9">
              <w:rPr>
                <w:i/>
                <w:spacing w:val="-1"/>
              </w:rPr>
              <w:t>carried</w:t>
            </w:r>
            <w:r w:rsidRPr="00A02EF9">
              <w:rPr>
                <w:i/>
                <w:spacing w:val="-3"/>
              </w:rPr>
              <w:t xml:space="preserve"> </w:t>
            </w:r>
            <w:r w:rsidRPr="00A02EF9">
              <w:rPr>
                <w:i/>
              </w:rPr>
              <w:t>out</w:t>
            </w:r>
            <w:r w:rsidRPr="00A02EF9">
              <w:rPr>
                <w:i/>
                <w:spacing w:val="1"/>
              </w:rPr>
              <w:t xml:space="preserve"> </w:t>
            </w:r>
            <w:r w:rsidRPr="00A02EF9">
              <w:rPr>
                <w:i/>
                <w:spacing w:val="-1"/>
              </w:rPr>
              <w:t>at</w:t>
            </w:r>
            <w:r w:rsidRPr="00A02EF9">
              <w:rPr>
                <w:i/>
                <w:spacing w:val="-2"/>
              </w:rPr>
              <w:t xml:space="preserve"> </w:t>
            </w:r>
            <w:r w:rsidRPr="00A02EF9">
              <w:rPr>
                <w:i/>
                <w:spacing w:val="-1"/>
              </w:rPr>
              <w:t>intervals</w:t>
            </w:r>
            <w:r w:rsidRPr="00A02EF9">
              <w:rPr>
                <w:i/>
                <w:spacing w:val="-2"/>
              </w:rPr>
              <w:t xml:space="preserve"> </w:t>
            </w:r>
            <w:r w:rsidRPr="00A02EF9">
              <w:rPr>
                <w:i/>
              </w:rPr>
              <w:t xml:space="preserve">of </w:t>
            </w:r>
            <w:r w:rsidRPr="00A02EF9">
              <w:rPr>
                <w:i/>
                <w:spacing w:val="-1"/>
              </w:rPr>
              <w:t>not</w:t>
            </w:r>
            <w:r w:rsidRPr="00A02EF9">
              <w:rPr>
                <w:i/>
                <w:spacing w:val="-2"/>
              </w:rPr>
              <w:t xml:space="preserve"> </w:t>
            </w:r>
            <w:r w:rsidRPr="00A02EF9">
              <w:rPr>
                <w:i/>
                <w:spacing w:val="-1"/>
              </w:rPr>
              <w:t>exceeding five</w:t>
            </w:r>
            <w:r w:rsidRPr="00A02EF9">
              <w:rPr>
                <w:i/>
                <w:spacing w:val="-2"/>
              </w:rPr>
              <w:t xml:space="preserve"> </w:t>
            </w:r>
            <w:r w:rsidRPr="00A02EF9">
              <w:rPr>
                <w:i/>
                <w:spacing w:val="-1"/>
              </w:rPr>
              <w:t>years.</w:t>
            </w:r>
          </w:p>
          <w:p w14:paraId="11A72651" w14:textId="594D6E74" w:rsidR="00A02EF9" w:rsidRPr="00A02EF9" w:rsidRDefault="00A02EF9" w:rsidP="00B83B63">
            <w:pPr>
              <w:pStyle w:val="BodyText"/>
              <w:widowControl w:val="0"/>
              <w:numPr>
                <w:ilvl w:val="0"/>
                <w:numId w:val="32"/>
              </w:numPr>
              <w:tabs>
                <w:tab w:val="left" w:pos="868"/>
              </w:tabs>
              <w:spacing w:after="0" w:line="240" w:lineRule="auto"/>
              <w:ind w:left="360" w:hanging="360"/>
              <w:rPr>
                <w:i/>
              </w:rPr>
            </w:pPr>
            <w:r w:rsidRPr="00A02EF9">
              <w:rPr>
                <w:i/>
                <w:spacing w:val="-1"/>
              </w:rPr>
              <w:t>Updating Training</w:t>
            </w:r>
            <w:r w:rsidRPr="00A02EF9">
              <w:rPr>
                <w:i/>
              </w:rPr>
              <w:t xml:space="preserve"> </w:t>
            </w:r>
            <w:r w:rsidRPr="00A02EF9">
              <w:rPr>
                <w:i/>
                <w:spacing w:val="-1"/>
              </w:rPr>
              <w:t>and Adaptation</w:t>
            </w:r>
            <w:r w:rsidRPr="00A02EF9">
              <w:rPr>
                <w:i/>
                <w:spacing w:val="-3"/>
              </w:rPr>
              <w:t xml:space="preserve"> </w:t>
            </w:r>
            <w:r w:rsidRPr="00A02EF9">
              <w:rPr>
                <w:i/>
                <w:spacing w:val="-1"/>
              </w:rPr>
              <w:t>Training</w:t>
            </w:r>
            <w:r w:rsidRPr="00A02EF9">
              <w:rPr>
                <w:i/>
              </w:rPr>
              <w:t xml:space="preserve"> </w:t>
            </w:r>
            <w:r w:rsidRPr="00A02EF9">
              <w:rPr>
                <w:i/>
                <w:spacing w:val="-1"/>
              </w:rPr>
              <w:t>should be</w:t>
            </w:r>
            <w:r w:rsidRPr="00A02EF9">
              <w:rPr>
                <w:i/>
                <w:spacing w:val="-2"/>
              </w:rPr>
              <w:t xml:space="preserve"> </w:t>
            </w:r>
            <w:r w:rsidRPr="00A02EF9">
              <w:rPr>
                <w:i/>
                <w:spacing w:val="-1"/>
              </w:rPr>
              <w:t>carried</w:t>
            </w:r>
            <w:r w:rsidRPr="00A02EF9">
              <w:rPr>
                <w:i/>
                <w:spacing w:val="-3"/>
              </w:rPr>
              <w:t xml:space="preserve"> </w:t>
            </w:r>
            <w:r w:rsidRPr="00A02EF9">
              <w:rPr>
                <w:i/>
              </w:rPr>
              <w:t>out</w:t>
            </w:r>
            <w:r w:rsidRPr="00A02EF9">
              <w:rPr>
                <w:i/>
                <w:spacing w:val="1"/>
              </w:rPr>
              <w:t xml:space="preserve"> </w:t>
            </w:r>
            <w:r w:rsidRPr="00A02EF9">
              <w:rPr>
                <w:i/>
                <w:spacing w:val="-1"/>
              </w:rPr>
              <w:t>when deemed</w:t>
            </w:r>
            <w:r w:rsidRPr="00A02EF9">
              <w:rPr>
                <w:i/>
                <w:spacing w:val="-5"/>
              </w:rPr>
              <w:t xml:space="preserve"> </w:t>
            </w:r>
            <w:r w:rsidRPr="00A02EF9">
              <w:rPr>
                <w:i/>
                <w:spacing w:val="-1"/>
              </w:rPr>
              <w:t>necessary.</w:t>
            </w:r>
          </w:p>
        </w:tc>
      </w:tr>
    </w:tbl>
    <w:p w14:paraId="5498ED39" w14:textId="7C39F332" w:rsidR="00977869" w:rsidRDefault="00977869" w:rsidP="0063344E">
      <w:pPr>
        <w:pStyle w:val="BodyText"/>
        <w:spacing w:before="120"/>
      </w:pPr>
      <w:r>
        <w:t xml:space="preserve">Prior to the commencement of any Refresher Training programme, VTS personnel should be provided with written information regarding the training and their rights (for example, review the exercise, </w:t>
      </w:r>
      <w:r w:rsidR="00BA01A6">
        <w:t xml:space="preserve">how to </w:t>
      </w:r>
      <w:r>
        <w:t xml:space="preserve">ask </w:t>
      </w:r>
      <w:r w:rsidR="00BA01A6">
        <w:t xml:space="preserve">for a </w:t>
      </w:r>
      <w:r>
        <w:t xml:space="preserve">second opinion, appeal etc.). This information should </w:t>
      </w:r>
      <w:r w:rsidR="00B83B63">
        <w:t>include</w:t>
      </w:r>
      <w:r>
        <w:t>:</w:t>
      </w:r>
    </w:p>
    <w:p w14:paraId="09D18199" w14:textId="60188299" w:rsidR="00977869" w:rsidRDefault="00977869" w:rsidP="00977869">
      <w:pPr>
        <w:pStyle w:val="BodyText"/>
      </w:pPr>
      <w:r>
        <w:t>1.</w:t>
      </w:r>
      <w:r>
        <w:tab/>
        <w:t>The date, time and location where the training will be given</w:t>
      </w:r>
    </w:p>
    <w:p w14:paraId="45656E8C" w14:textId="79B2B5E1" w:rsidR="00977869" w:rsidRDefault="00977869" w:rsidP="00977869">
      <w:pPr>
        <w:pStyle w:val="BodyText"/>
      </w:pPr>
      <w:r>
        <w:t>2.</w:t>
      </w:r>
      <w:r>
        <w:tab/>
        <w:t>The name of the instructor(s)</w:t>
      </w:r>
    </w:p>
    <w:p w14:paraId="5F4ED1E4" w14:textId="2CFD913C" w:rsidR="00977869" w:rsidRDefault="00977869" w:rsidP="00977869">
      <w:pPr>
        <w:pStyle w:val="BodyText"/>
      </w:pPr>
      <w:r>
        <w:t>3.</w:t>
      </w:r>
      <w:r>
        <w:tab/>
        <w:t>Whether an assessment will be part of the procedure and what level of performance is expected</w:t>
      </w:r>
    </w:p>
    <w:p w14:paraId="6DD6FA48" w14:textId="4D7FBCC9" w:rsidR="00977869" w:rsidRDefault="00977869" w:rsidP="00977869">
      <w:pPr>
        <w:pStyle w:val="BodyText"/>
      </w:pPr>
      <w:r>
        <w:t>4.</w:t>
      </w:r>
      <w:r>
        <w:tab/>
        <w:t>The consequences of not passing the assessment</w:t>
      </w:r>
    </w:p>
    <w:p w14:paraId="1E4E02E5" w14:textId="21894B7D" w:rsidR="00944281" w:rsidRDefault="00944281" w:rsidP="00AD47AD">
      <w:pPr>
        <w:pStyle w:val="Heading2"/>
      </w:pPr>
      <w:bookmarkStart w:id="49" w:name="_Toc31656835"/>
      <w:r>
        <w:t xml:space="preserve">PERIODIC </w:t>
      </w:r>
      <w:r w:rsidR="00677A73">
        <w:t xml:space="preserve">PERFORMANCE </w:t>
      </w:r>
      <w:r>
        <w:t>ASSESSMENT</w:t>
      </w:r>
      <w:bookmarkEnd w:id="49"/>
    </w:p>
    <w:p w14:paraId="2B21B0CF" w14:textId="77777777" w:rsidR="00D84C79" w:rsidRPr="00D84C79" w:rsidRDefault="00D84C79" w:rsidP="00D84C79">
      <w:pPr>
        <w:pStyle w:val="Heading2separationline"/>
      </w:pPr>
    </w:p>
    <w:p w14:paraId="6A64FC0F" w14:textId="2CE8E73C" w:rsidR="000032B3" w:rsidRDefault="000032B3" w:rsidP="000032B3">
      <w:pPr>
        <w:pStyle w:val="BodyText"/>
      </w:pPr>
      <w:r w:rsidRPr="000032B3">
        <w:rPr>
          <w:rFonts w:ascii="Calibri" w:hAnsi="Calibri" w:cs="Calibri"/>
          <w:color w:val="000000"/>
          <w:lang w:val="en-AU"/>
        </w:rPr>
        <w:t xml:space="preserve">It is essential that once </w:t>
      </w:r>
      <w:r w:rsidR="00BA01A6">
        <w:rPr>
          <w:rFonts w:ascii="Calibri" w:hAnsi="Calibri" w:cs="Calibri"/>
          <w:color w:val="000000"/>
          <w:lang w:val="en-AU"/>
        </w:rPr>
        <w:t xml:space="preserve">VTS personnel are </w:t>
      </w:r>
      <w:r w:rsidRPr="000032B3">
        <w:rPr>
          <w:rFonts w:ascii="Calibri" w:hAnsi="Calibri" w:cs="Calibri"/>
          <w:color w:val="000000"/>
          <w:lang w:val="en-AU"/>
        </w:rPr>
        <w:t xml:space="preserve">suitably qualified and trained, their performance must be observed and monitored to ensure that </w:t>
      </w:r>
      <w:r w:rsidR="00B0328E" w:rsidRPr="000032B3">
        <w:rPr>
          <w:rFonts w:ascii="Calibri" w:hAnsi="Calibri" w:cs="Calibri"/>
          <w:color w:val="000000"/>
          <w:lang w:val="en-AU"/>
        </w:rPr>
        <w:t xml:space="preserve">the established standards </w:t>
      </w:r>
      <w:proofErr w:type="gramStart"/>
      <w:r w:rsidRPr="000032B3">
        <w:rPr>
          <w:rFonts w:ascii="Calibri" w:hAnsi="Calibri" w:cs="Calibri"/>
          <w:color w:val="000000"/>
          <w:lang w:val="en-AU"/>
        </w:rPr>
        <w:t>continue</w:t>
      </w:r>
      <w:r w:rsidR="00B0328E">
        <w:rPr>
          <w:rFonts w:ascii="Calibri" w:hAnsi="Calibri" w:cs="Calibri"/>
          <w:color w:val="000000"/>
          <w:lang w:val="en-AU"/>
        </w:rPr>
        <w:t>s</w:t>
      </w:r>
      <w:proofErr w:type="gramEnd"/>
      <w:r w:rsidRPr="000032B3">
        <w:rPr>
          <w:rFonts w:ascii="Calibri" w:hAnsi="Calibri" w:cs="Calibri"/>
          <w:color w:val="000000"/>
          <w:lang w:val="en-AU"/>
        </w:rPr>
        <w:t xml:space="preserve"> to </w:t>
      </w:r>
      <w:r w:rsidR="00B0328E">
        <w:rPr>
          <w:rFonts w:ascii="Calibri" w:hAnsi="Calibri" w:cs="Calibri"/>
          <w:color w:val="000000"/>
          <w:lang w:val="en-AU"/>
        </w:rPr>
        <w:t xml:space="preserve">be </w:t>
      </w:r>
      <w:r w:rsidRPr="000032B3">
        <w:rPr>
          <w:rFonts w:ascii="Calibri" w:hAnsi="Calibri" w:cs="Calibri"/>
          <w:color w:val="000000"/>
          <w:lang w:val="en-AU"/>
        </w:rPr>
        <w:t>met.</w:t>
      </w:r>
    </w:p>
    <w:p w14:paraId="63BF14BF" w14:textId="59FC3A75" w:rsidR="00A02EF9" w:rsidRDefault="000032B3" w:rsidP="00477DE6">
      <w:pPr>
        <w:pStyle w:val="BodyText"/>
      </w:pPr>
      <w:r w:rsidRPr="00477DE6">
        <w:t xml:space="preserve">A VTS Supervisor or Manager should carry out </w:t>
      </w:r>
      <w:r w:rsidR="00BA01A6">
        <w:t>performance</w:t>
      </w:r>
      <w:r w:rsidRPr="00477DE6">
        <w:t xml:space="preserve"> assessment</w:t>
      </w:r>
      <w:r w:rsidR="00BA01A6">
        <w:t xml:space="preserve">s on </w:t>
      </w:r>
      <w:r w:rsidRPr="00477DE6">
        <w:t>VTS Personnel</w:t>
      </w:r>
      <w:r w:rsidR="00477DE6" w:rsidRPr="00477DE6">
        <w:t xml:space="preserve"> at regular intervals, preferably annually, to ensure the</w:t>
      </w:r>
      <w:r w:rsidR="00BA01A6">
        <w:t>ir</w:t>
      </w:r>
      <w:r w:rsidR="00477DE6" w:rsidRPr="00477DE6">
        <w:t xml:space="preserve"> qualifications continu</w:t>
      </w:r>
      <w:r w:rsidR="00477DE6">
        <w:t>e</w:t>
      </w:r>
      <w:r w:rsidR="00477DE6" w:rsidRPr="00477DE6">
        <w:t xml:space="preserve"> to be met.</w:t>
      </w:r>
      <w:r w:rsidR="00A02EF9">
        <w:t xml:space="preserve"> </w:t>
      </w:r>
      <w:r w:rsidR="00477DE6">
        <w:t xml:space="preserve">This regular assessment may take the form of performance monitoring/review or appraisal. </w:t>
      </w:r>
      <w:r w:rsidR="00A02EF9">
        <w:t xml:space="preserve"> </w:t>
      </w:r>
    </w:p>
    <w:p w14:paraId="023BD2D5" w14:textId="4D99EF30" w:rsidR="00A02EF9" w:rsidRDefault="00A02EF9" w:rsidP="00A02EF9">
      <w:pPr>
        <w:pStyle w:val="BodyText"/>
      </w:pPr>
      <w:r>
        <w:t>Where the qualifications standards set by the VTS Authority are not being met, then</w:t>
      </w:r>
      <w:r w:rsidRPr="00A02EF9">
        <w:t xml:space="preserve"> </w:t>
      </w:r>
      <w:r w:rsidR="00E54EA9">
        <w:t xml:space="preserve">updating training with these individuals or any other measure as deemed appropriate should be considered </w:t>
      </w:r>
      <w:r>
        <w:t xml:space="preserve">to </w:t>
      </w:r>
      <w:r w:rsidR="00E54EA9">
        <w:t xml:space="preserve">help </w:t>
      </w:r>
      <w:r>
        <w:t>maintain their qualifications.</w:t>
      </w:r>
    </w:p>
    <w:p w14:paraId="21B3C237" w14:textId="377C351F" w:rsidR="00944281" w:rsidRDefault="00FB4DA1" w:rsidP="00AD47AD">
      <w:pPr>
        <w:pStyle w:val="Heading2"/>
      </w:pPr>
      <w:bookmarkStart w:id="50" w:name="_Toc31656836"/>
      <w:r>
        <w:t>ONGOING REFRESHER TRAINING</w:t>
      </w:r>
      <w:bookmarkEnd w:id="50"/>
    </w:p>
    <w:p w14:paraId="1930A4FE" w14:textId="77777777" w:rsidR="00FB4DA1" w:rsidRPr="00FB4DA1" w:rsidRDefault="00FB4DA1" w:rsidP="00FB4DA1">
      <w:pPr>
        <w:pStyle w:val="Heading2separationline"/>
      </w:pPr>
    </w:p>
    <w:p w14:paraId="45D4DC90" w14:textId="7C85A3E7" w:rsidR="000032B3" w:rsidRDefault="000032B3" w:rsidP="000032B3">
      <w:pPr>
        <w:pStyle w:val="BodyText"/>
        <w:rPr>
          <w:rFonts w:ascii="Calibri" w:hAnsi="Calibri" w:cs="Calibri"/>
          <w:color w:val="000000"/>
          <w:lang w:val="en-AU"/>
        </w:rPr>
      </w:pPr>
      <w:r>
        <w:rPr>
          <w:rFonts w:ascii="Calibri" w:hAnsi="Calibri" w:cs="Calibri"/>
          <w:color w:val="000000"/>
          <w:lang w:val="en-AU"/>
        </w:rPr>
        <w:t xml:space="preserve">Refresher training assists with </w:t>
      </w:r>
      <w:r w:rsidRPr="000032B3">
        <w:rPr>
          <w:rFonts w:ascii="Calibri" w:hAnsi="Calibri" w:cs="Calibri"/>
          <w:color w:val="000000"/>
          <w:lang w:val="en-AU"/>
        </w:rPr>
        <w:t>maintain</w:t>
      </w:r>
      <w:r>
        <w:rPr>
          <w:rFonts w:ascii="Calibri" w:hAnsi="Calibri" w:cs="Calibri"/>
          <w:color w:val="000000"/>
          <w:lang w:val="en-AU"/>
        </w:rPr>
        <w:t>ing</w:t>
      </w:r>
      <w:r w:rsidRPr="000032B3">
        <w:rPr>
          <w:rFonts w:ascii="Calibri" w:hAnsi="Calibri" w:cs="Calibri"/>
          <w:color w:val="000000"/>
          <w:lang w:val="en-AU"/>
        </w:rPr>
        <w:t xml:space="preserve"> a satisfactory level of operational</w:t>
      </w:r>
      <w:r>
        <w:rPr>
          <w:rFonts w:ascii="Calibri" w:hAnsi="Calibri" w:cs="Calibri"/>
          <w:color w:val="000000"/>
          <w:lang w:val="en-AU"/>
        </w:rPr>
        <w:t xml:space="preserve"> </w:t>
      </w:r>
      <w:r w:rsidRPr="000032B3">
        <w:rPr>
          <w:rFonts w:ascii="Calibri" w:hAnsi="Calibri" w:cs="Calibri"/>
          <w:color w:val="000000"/>
          <w:lang w:val="en-AU"/>
        </w:rPr>
        <w:t>performance in order to retain, develop and increase their competency. In turn, this will assist in ensuring the</w:t>
      </w:r>
      <w:r>
        <w:rPr>
          <w:rFonts w:ascii="Calibri" w:hAnsi="Calibri" w:cs="Calibri"/>
          <w:color w:val="000000"/>
          <w:lang w:val="en-AU"/>
        </w:rPr>
        <w:t xml:space="preserve"> </w:t>
      </w:r>
      <w:r w:rsidRPr="000032B3">
        <w:rPr>
          <w:rFonts w:ascii="Calibri" w:hAnsi="Calibri" w:cs="Calibri"/>
          <w:color w:val="000000"/>
          <w:lang w:val="en-AU"/>
        </w:rPr>
        <w:t>safety and efficiency of navigation in a designated VTS area.</w:t>
      </w:r>
    </w:p>
    <w:p w14:paraId="48EDAD79" w14:textId="7E524A36" w:rsidR="000032B3" w:rsidRDefault="000032B3" w:rsidP="00944281">
      <w:pPr>
        <w:pStyle w:val="BodyText"/>
      </w:pPr>
      <w:r>
        <w:t>The VTS Authority should implement a process for refresher training to ensure</w:t>
      </w:r>
      <w:r w:rsidRPr="000032B3">
        <w:t xml:space="preserve"> that VTS personnel </w:t>
      </w:r>
      <w:r w:rsidR="00FA0F4A">
        <w:t>maintain their qualifications.</w:t>
      </w:r>
    </w:p>
    <w:p w14:paraId="644F5967" w14:textId="63D665BB" w:rsidR="00D84C79" w:rsidRPr="00D84C79" w:rsidRDefault="00FB4DA1" w:rsidP="00D84C79">
      <w:pPr>
        <w:pStyle w:val="Heading3"/>
      </w:pPr>
      <w:bookmarkStart w:id="51" w:name="_Toc31656837"/>
      <w:r>
        <w:t xml:space="preserve">ADAPTATION </w:t>
      </w:r>
      <w:commentRangeStart w:id="52"/>
      <w:r>
        <w:t>TRAINING</w:t>
      </w:r>
      <w:commentRangeEnd w:id="52"/>
      <w:r w:rsidR="00902F05">
        <w:rPr>
          <w:rStyle w:val="CommentReference"/>
          <w:rFonts w:asciiTheme="minorHAnsi" w:eastAsiaTheme="minorHAnsi" w:hAnsiTheme="minorHAnsi" w:cstheme="minorBidi"/>
          <w:b w:val="0"/>
          <w:bCs w:val="0"/>
          <w:smallCaps w:val="0"/>
          <w:color w:val="auto"/>
        </w:rPr>
        <w:commentReference w:id="52"/>
      </w:r>
      <w:bookmarkEnd w:id="51"/>
    </w:p>
    <w:p w14:paraId="4A08DEA8" w14:textId="59BDE566" w:rsidR="00791DFE" w:rsidRDefault="00164C2E" w:rsidP="00791DFE">
      <w:pPr>
        <w:pStyle w:val="BodyText"/>
      </w:pPr>
      <w:r w:rsidRPr="00164C2E">
        <w:t xml:space="preserve">Adaptation Training </w:t>
      </w:r>
      <w:r w:rsidR="00791DFE">
        <w:t>should be</w:t>
      </w:r>
      <w:r w:rsidRPr="00164C2E">
        <w:t xml:space="preserve"> carried out whenever significant changes are expected</w:t>
      </w:r>
      <w:r w:rsidR="00E54EA9">
        <w:t>,</w:t>
      </w:r>
      <w:r w:rsidRPr="00164C2E">
        <w:t xml:space="preserve"> or when changes have been made concerning equipment, regulations, operational procedures or any other matter relevant to the performance of VTS</w:t>
      </w:r>
      <w:r w:rsidR="00791DFE">
        <w:t xml:space="preserve"> </w:t>
      </w:r>
      <w:r w:rsidR="00AF6621">
        <w:t>personnel</w:t>
      </w:r>
      <w:r w:rsidRPr="00164C2E">
        <w:t>.</w:t>
      </w:r>
      <w:r w:rsidR="00791DFE">
        <w:t xml:space="preserve"> </w:t>
      </w:r>
      <w:r w:rsidR="00791DFE" w:rsidRPr="00791DFE">
        <w:t xml:space="preserve"> </w:t>
      </w:r>
    </w:p>
    <w:p w14:paraId="1B1C44C6" w14:textId="1EED35E9" w:rsidR="00791DFE" w:rsidRDefault="00791DFE" w:rsidP="00791DFE">
      <w:pPr>
        <w:pStyle w:val="BodyText"/>
      </w:pPr>
      <w:r>
        <w:t xml:space="preserve">It is recommended that </w:t>
      </w:r>
      <w:r w:rsidRPr="00791DFE">
        <w:t xml:space="preserve">Adaptation Training should </w:t>
      </w:r>
      <w:r>
        <w:t>be completed</w:t>
      </w:r>
      <w:r w:rsidRPr="00791DFE">
        <w:t>, if possible, before the change(s) takes place.</w:t>
      </w:r>
    </w:p>
    <w:p w14:paraId="00D2C0B4" w14:textId="17DE7DED" w:rsidR="00791DFE" w:rsidRDefault="00791DFE" w:rsidP="00FB4DA1">
      <w:pPr>
        <w:pStyle w:val="BodyText"/>
      </w:pPr>
      <w:r w:rsidRPr="00791DFE">
        <w:t>A programme of Adaptation Training should be developed on a case-by-case basis taking full account of the nature of the specific change(s). In develop</w:t>
      </w:r>
      <w:r w:rsidR="00E44ED0">
        <w:t>ing</w:t>
      </w:r>
      <w:r w:rsidRPr="00791DFE">
        <w:t xml:space="preserve"> a</w:t>
      </w:r>
      <w:r w:rsidR="00E44ED0">
        <w:t>n</w:t>
      </w:r>
      <w:r w:rsidRPr="00791DFE">
        <w:t xml:space="preserve"> Adaptation Training</w:t>
      </w:r>
      <w:r w:rsidR="00E44ED0" w:rsidRPr="00E44ED0">
        <w:t xml:space="preserve"> </w:t>
      </w:r>
      <w:r w:rsidR="00E44ED0" w:rsidRPr="00791DFE">
        <w:t>programme</w:t>
      </w:r>
      <w:r w:rsidRPr="00791DFE">
        <w:t>, a training needs analysis should be undertaken to determine the nature of the planned change in order to design, develop and implement the required training and to subsequently assess the performance of VTS</w:t>
      </w:r>
      <w:r w:rsidR="009B56CB">
        <w:t xml:space="preserve"> personnel</w:t>
      </w:r>
      <w:r w:rsidRPr="00791DFE">
        <w:t>.</w:t>
      </w:r>
      <w:r>
        <w:t xml:space="preserve">  </w:t>
      </w:r>
      <w:r w:rsidRPr="00791DFE">
        <w:t>T</w:t>
      </w:r>
      <w:r>
        <w:t>he t</w:t>
      </w:r>
      <w:r w:rsidRPr="00791DFE">
        <w:t>raining should consist of a structured scheme of work and/or detailed lesson/training plans for each subject area with clear learning goals based on the results of the training needs analysis.</w:t>
      </w:r>
    </w:p>
    <w:p w14:paraId="007FFF65" w14:textId="2758C994" w:rsidR="00791DFE" w:rsidRDefault="00791DFE" w:rsidP="00FB4DA1">
      <w:pPr>
        <w:pStyle w:val="BodyText"/>
      </w:pPr>
      <w:r>
        <w:t>The VTS Authority would</w:t>
      </w:r>
      <w:r w:rsidR="00E44ED0">
        <w:t xml:space="preserve"> need to</w:t>
      </w:r>
      <w:r>
        <w:t xml:space="preserve"> identify</w:t>
      </w:r>
      <w:r w:rsidR="00E44ED0">
        <w:t xml:space="preserve"> as part of the training analysis</w:t>
      </w:r>
      <w:r>
        <w:t xml:space="preserve"> who would be best positioned to develop and deliver the A</w:t>
      </w:r>
      <w:r w:rsidRPr="00791DFE">
        <w:t>daptation Training</w:t>
      </w:r>
      <w:r>
        <w:t xml:space="preserve">. </w:t>
      </w:r>
      <w:r w:rsidR="00E44ED0">
        <w:t xml:space="preserve">  This may be in-house, a </w:t>
      </w:r>
      <w:r w:rsidR="00E44ED0" w:rsidRPr="00791DFE">
        <w:t>Training Organisation</w:t>
      </w:r>
      <w:r w:rsidR="00E44ED0">
        <w:t xml:space="preserve">, a </w:t>
      </w:r>
      <w:r w:rsidR="00E44ED0" w:rsidRPr="00791DFE">
        <w:t>service provider</w:t>
      </w:r>
      <w:r w:rsidR="00E44ED0">
        <w:t xml:space="preserve"> (</w:t>
      </w:r>
      <w:proofErr w:type="spellStart"/>
      <w:r w:rsidR="00E44ED0">
        <w:t>eg</w:t>
      </w:r>
      <w:proofErr w:type="spellEnd"/>
      <w:r w:rsidR="00E44ED0">
        <w:t xml:space="preserve"> company installing VTS equipment), or a combination of various parties. </w:t>
      </w:r>
    </w:p>
    <w:p w14:paraId="5738270E" w14:textId="36FB8A10" w:rsidR="00FB4DA1" w:rsidRDefault="00FB4DA1" w:rsidP="00FB4DA1">
      <w:pPr>
        <w:pStyle w:val="Heading3"/>
      </w:pPr>
      <w:bookmarkStart w:id="53" w:name="_Toc31656838"/>
      <w:r>
        <w:lastRenderedPageBreak/>
        <w:t xml:space="preserve">UPDATE </w:t>
      </w:r>
      <w:commentRangeStart w:id="54"/>
      <w:r>
        <w:t>TRAINING</w:t>
      </w:r>
      <w:commentRangeEnd w:id="54"/>
      <w:r w:rsidR="00902F05">
        <w:rPr>
          <w:rStyle w:val="CommentReference"/>
          <w:rFonts w:asciiTheme="minorHAnsi" w:eastAsiaTheme="minorHAnsi" w:hAnsiTheme="minorHAnsi" w:cstheme="minorBidi"/>
          <w:b w:val="0"/>
          <w:bCs w:val="0"/>
          <w:smallCaps w:val="0"/>
          <w:color w:val="auto"/>
        </w:rPr>
        <w:commentReference w:id="54"/>
      </w:r>
      <w:bookmarkEnd w:id="53"/>
    </w:p>
    <w:p w14:paraId="57EB5AAB" w14:textId="71C94995" w:rsidR="006C6646" w:rsidRDefault="006C6646" w:rsidP="006C6646">
      <w:pPr>
        <w:pStyle w:val="BodyText"/>
      </w:pPr>
      <w:r w:rsidRPr="006C6646">
        <w:t>Updating Training provide</w:t>
      </w:r>
      <w:r>
        <w:t>s</w:t>
      </w:r>
      <w:r w:rsidRPr="006C6646">
        <w:t xml:space="preserve"> a structured means </w:t>
      </w:r>
      <w:r>
        <w:t xml:space="preserve">for an individual to </w:t>
      </w:r>
      <w:r w:rsidRPr="006C6646">
        <w:t>regain or re-acquiring professional knowledge and skills as well as t</w:t>
      </w:r>
      <w:r>
        <w:t>o</w:t>
      </w:r>
      <w:r w:rsidRPr="006C6646">
        <w:t xml:space="preserve"> reinforce previous training. </w:t>
      </w:r>
      <w:r>
        <w:t>This may be required due to a number of reasons:</w:t>
      </w:r>
    </w:p>
    <w:p w14:paraId="7B0235B3" w14:textId="2754F75A" w:rsidR="006C6646" w:rsidRDefault="006C6646" w:rsidP="006C6646">
      <w:pPr>
        <w:pStyle w:val="Bullet1"/>
      </w:pPr>
      <w:r>
        <w:t>After a break in service</w:t>
      </w:r>
    </w:p>
    <w:p w14:paraId="1ED2FD3B" w14:textId="0B53A25D" w:rsidR="006C6646" w:rsidRDefault="006C6646" w:rsidP="006C6646">
      <w:pPr>
        <w:pStyle w:val="Bullet1"/>
      </w:pPr>
      <w:r>
        <w:t>After a VTS qualification</w:t>
      </w:r>
      <w:r w:rsidR="008E0E01">
        <w:t xml:space="preserve"> or</w:t>
      </w:r>
      <w:r>
        <w:t xml:space="preserve"> endorsement has expired</w:t>
      </w:r>
    </w:p>
    <w:p w14:paraId="1F4974D0" w14:textId="46AD8EF1" w:rsidR="006C6646" w:rsidRDefault="006C6646" w:rsidP="006C6646">
      <w:pPr>
        <w:pStyle w:val="Bullet1"/>
      </w:pPr>
      <w:r>
        <w:t xml:space="preserve">Following an unsatisfactory outcome of </w:t>
      </w:r>
      <w:r w:rsidR="00CB713C">
        <w:t>an operational performance</w:t>
      </w:r>
      <w:r>
        <w:t xml:space="preserve"> assessment or proficiency check of a VTS</w:t>
      </w:r>
      <w:r w:rsidR="00CB713C">
        <w:t xml:space="preserve"> </w:t>
      </w:r>
      <w:r w:rsidR="009B56CB">
        <w:t>personnel</w:t>
      </w:r>
      <w:r>
        <w:t xml:space="preserve"> following Revalidation Training</w:t>
      </w:r>
    </w:p>
    <w:p w14:paraId="601301C3" w14:textId="3DA2D2C1" w:rsidR="006C6646" w:rsidRDefault="006C6646" w:rsidP="006C6646">
      <w:pPr>
        <w:pStyle w:val="Bullet1"/>
      </w:pPr>
      <w:r>
        <w:t>Upon request of a VTS Operator</w:t>
      </w:r>
    </w:p>
    <w:p w14:paraId="54378A81" w14:textId="096FDA86" w:rsidR="006C6646" w:rsidRDefault="006C6646" w:rsidP="006C6646">
      <w:pPr>
        <w:pStyle w:val="Bullet1"/>
      </w:pPr>
      <w:r>
        <w:t>When deemed necessary by the</w:t>
      </w:r>
      <w:r w:rsidR="00D84C79">
        <w:t xml:space="preserve"> Competent and/or VTS authority</w:t>
      </w:r>
    </w:p>
    <w:p w14:paraId="2AB61039" w14:textId="77166D09" w:rsidR="00CB713C" w:rsidRDefault="006C6646" w:rsidP="00CB713C">
      <w:pPr>
        <w:pStyle w:val="BodyText"/>
        <w:spacing w:before="240"/>
      </w:pPr>
      <w:r>
        <w:t xml:space="preserve">After an event that triggers a requirement for Updating Training, a training needs analysis should be undertaken to determine any performance </w:t>
      </w:r>
      <w:proofErr w:type="gramStart"/>
      <w:r>
        <w:t>gap</w:t>
      </w:r>
      <w:r w:rsidR="00CB713C">
        <w:t>s, and</w:t>
      </w:r>
      <w:proofErr w:type="gramEnd"/>
      <w:r w:rsidR="00CB713C">
        <w:t xml:space="preserve"> identify training goals and the associated levels of performance to be achieved.  The results from the analysis should be used when developing the individuals training programme.</w:t>
      </w:r>
    </w:p>
    <w:p w14:paraId="6C44B2AE" w14:textId="18C65959" w:rsidR="00CB713C" w:rsidRDefault="00BC0020" w:rsidP="006471E4">
      <w:pPr>
        <w:pStyle w:val="BodyText"/>
      </w:pPr>
      <w:r w:rsidRPr="00BC0020">
        <w:t xml:space="preserve">Updating Training will be an individually tailored </w:t>
      </w:r>
      <w:r w:rsidR="006471E4" w:rsidRPr="006471E4">
        <w:t>cover</w:t>
      </w:r>
      <w:r w:rsidR="00E54EA9">
        <w:t>ing</w:t>
      </w:r>
      <w:r w:rsidR="006471E4" w:rsidRPr="006471E4">
        <w:t xml:space="preserve"> generic and/or area specific elements of competency. </w:t>
      </w:r>
      <w:r w:rsidR="006471E4">
        <w:t>For example, this</w:t>
      </w:r>
      <w:r w:rsidR="00CB713C">
        <w:t xml:space="preserve"> may include the repetition, in full or </w:t>
      </w:r>
      <w:r w:rsidR="005F5649">
        <w:t>components</w:t>
      </w:r>
      <w:r w:rsidR="00CB713C">
        <w:t xml:space="preserve"> of IALA Model Course V-103/1 and/or V-103/3 as appropriate.</w:t>
      </w:r>
    </w:p>
    <w:p w14:paraId="00718473" w14:textId="49989179" w:rsidR="008E0E01" w:rsidRDefault="008E0E01" w:rsidP="008E0E01">
      <w:pPr>
        <w:pStyle w:val="BodyText"/>
      </w:pPr>
      <w:r>
        <w:t>A</w:t>
      </w:r>
      <w:r w:rsidRPr="00BC0020">
        <w:t>fter a break in service of three months or more</w:t>
      </w:r>
      <w:r>
        <w:t>,</w:t>
      </w:r>
      <w:r w:rsidRPr="00BC0020">
        <w:t xml:space="preserve"> </w:t>
      </w:r>
      <w:r>
        <w:t>a VTS Authority should c</w:t>
      </w:r>
      <w:r w:rsidRPr="00BC0020">
        <w:t xml:space="preserve">onsider undertaking a training needs analysis to </w:t>
      </w:r>
      <w:r>
        <w:t>identify whether Update Training is required</w:t>
      </w:r>
      <w:r w:rsidRPr="00BC0020">
        <w:t xml:space="preserve">, </w:t>
      </w:r>
      <w:proofErr w:type="gramStart"/>
      <w:r w:rsidRPr="00BC0020">
        <w:t>taking into account</w:t>
      </w:r>
      <w:proofErr w:type="gramEnd"/>
      <w:r w:rsidRPr="00BC0020">
        <w:t xml:space="preserve"> the complexity of the VTS area and the</w:t>
      </w:r>
      <w:r w:rsidR="009B56CB">
        <w:t>ir duties</w:t>
      </w:r>
      <w:r w:rsidRPr="00BC0020">
        <w:t xml:space="preserve">. </w:t>
      </w:r>
      <w:r>
        <w:t xml:space="preserve"> </w:t>
      </w:r>
    </w:p>
    <w:p w14:paraId="7601B370" w14:textId="2F1BDF8F" w:rsidR="00CB713C" w:rsidRDefault="006C6646" w:rsidP="006C6646">
      <w:pPr>
        <w:pStyle w:val="BodyText"/>
      </w:pPr>
      <w:r>
        <w:t xml:space="preserve">The training needs analysis will form the basis of the Updating Training which should be specified </w:t>
      </w:r>
      <w:proofErr w:type="gramStart"/>
      <w:r>
        <w:t>in</w:t>
      </w:r>
      <w:r w:rsidR="00BC1BA1">
        <w:t>,</w:t>
      </w:r>
      <w:r>
        <w:t xml:space="preserve"> and</w:t>
      </w:r>
      <w:proofErr w:type="gramEnd"/>
      <w:r>
        <w:t xml:space="preserve"> be communicated to the VTS</w:t>
      </w:r>
      <w:r w:rsidR="00B83B63">
        <w:t xml:space="preserve"> </w:t>
      </w:r>
      <w:r>
        <w:t>O</w:t>
      </w:r>
      <w:r w:rsidR="00B83B63">
        <w:t>perator</w:t>
      </w:r>
      <w:r>
        <w:t xml:space="preserve"> prior to the training commencing. </w:t>
      </w:r>
    </w:p>
    <w:p w14:paraId="27AB0669" w14:textId="0FB54359" w:rsidR="006C6646" w:rsidRDefault="003D3610" w:rsidP="00FB4DA1">
      <w:pPr>
        <w:pStyle w:val="BodyText"/>
      </w:pPr>
      <w:r w:rsidRPr="003D3610">
        <w:t xml:space="preserve">Prior to the </w:t>
      </w:r>
      <w:r w:rsidR="00B83B63">
        <w:t>u</w:t>
      </w:r>
      <w:r w:rsidR="00B83B63" w:rsidRPr="003D3610">
        <w:t>pda</w:t>
      </w:r>
      <w:r w:rsidR="00B83B63">
        <w:t xml:space="preserve">te </w:t>
      </w:r>
      <w:r w:rsidRPr="003D3610">
        <w:t>training commencing, VTS</w:t>
      </w:r>
      <w:r w:rsidR="00B83B63">
        <w:t xml:space="preserve"> </w:t>
      </w:r>
      <w:r w:rsidR="00AF6621">
        <w:t>personnel</w:t>
      </w:r>
      <w:r w:rsidRPr="003D3610">
        <w:t xml:space="preserve"> should </w:t>
      </w:r>
      <w:r w:rsidR="00E51362">
        <w:t>be provided with</w:t>
      </w:r>
      <w:r w:rsidRPr="003D3610">
        <w:t xml:space="preserve"> the objectives of the </w:t>
      </w:r>
      <w:r w:rsidR="00B83B63">
        <w:t>t</w:t>
      </w:r>
      <w:r w:rsidRPr="003D3610">
        <w:t>raining</w:t>
      </w:r>
      <w:r w:rsidR="00B83B63" w:rsidRPr="00B83B63">
        <w:t xml:space="preserve"> </w:t>
      </w:r>
      <w:r w:rsidR="00B83B63" w:rsidRPr="003D3610">
        <w:t>programme</w:t>
      </w:r>
      <w:r w:rsidR="00B83B63">
        <w:t xml:space="preserve">, </w:t>
      </w:r>
      <w:r w:rsidRPr="003D3610">
        <w:t>the duration and format of the training.</w:t>
      </w:r>
    </w:p>
    <w:p w14:paraId="6BF07991" w14:textId="0AAD5464" w:rsidR="00FB4DA1" w:rsidRPr="00FB4DA1" w:rsidRDefault="00FB4DA1" w:rsidP="00FB4DA1">
      <w:pPr>
        <w:pStyle w:val="Heading3"/>
      </w:pPr>
      <w:bookmarkStart w:id="55" w:name="_Toc31656839"/>
      <w:r>
        <w:t xml:space="preserve">CONTINUAL PROFESSIONAL </w:t>
      </w:r>
      <w:commentRangeStart w:id="56"/>
      <w:r>
        <w:t>DEVELOPMENT</w:t>
      </w:r>
      <w:commentRangeEnd w:id="56"/>
      <w:r w:rsidR="00902F05">
        <w:rPr>
          <w:rStyle w:val="CommentReference"/>
          <w:rFonts w:asciiTheme="minorHAnsi" w:eastAsiaTheme="minorHAnsi" w:hAnsiTheme="minorHAnsi" w:cstheme="minorBidi"/>
          <w:b w:val="0"/>
          <w:bCs w:val="0"/>
          <w:smallCaps w:val="0"/>
          <w:color w:val="auto"/>
        </w:rPr>
        <w:commentReference w:id="56"/>
      </w:r>
      <w:bookmarkEnd w:id="55"/>
    </w:p>
    <w:p w14:paraId="10752416" w14:textId="77777777" w:rsidR="00114F87" w:rsidRDefault="00114F87" w:rsidP="00114F87">
      <w:pPr>
        <w:pStyle w:val="BodyText"/>
      </w:pPr>
      <w:r>
        <w:t xml:space="preserve">VTS Authorities are recommended to develop a programme of ongoing Continual Professional Development to ensure that the standard of training is maintained. </w:t>
      </w:r>
    </w:p>
    <w:p w14:paraId="6BA5BC26" w14:textId="241DE594" w:rsidR="00114F87" w:rsidRDefault="00114F87" w:rsidP="00114F87">
      <w:pPr>
        <w:pStyle w:val="BodyText"/>
      </w:pPr>
      <w:r>
        <w:t>Continual Professional Development may consist of the following areas:</w:t>
      </w:r>
    </w:p>
    <w:p w14:paraId="502FFC95" w14:textId="027592EF" w:rsidR="00114F87" w:rsidRDefault="00114F87" w:rsidP="00114F87">
      <w:pPr>
        <w:pStyle w:val="Bullet1"/>
      </w:pPr>
      <w:r>
        <w:t>Review and analysis of lessons learned from local VTS operations</w:t>
      </w:r>
    </w:p>
    <w:p w14:paraId="5BF9C6DB" w14:textId="513768E3" w:rsidR="00114F87" w:rsidRDefault="00114F87" w:rsidP="00114F87">
      <w:pPr>
        <w:pStyle w:val="Bullet1"/>
      </w:pPr>
      <w:r>
        <w:t>Regular updates of regulatory, procedural and technological developments</w:t>
      </w:r>
    </w:p>
    <w:p w14:paraId="184E9A86" w14:textId="2CCDB45D" w:rsidR="00114F87" w:rsidRDefault="00114F87" w:rsidP="00114F87">
      <w:pPr>
        <w:pStyle w:val="Bullet1"/>
      </w:pPr>
      <w:r>
        <w:t xml:space="preserve">Continual development through familiarisation trips on vessels with </w:t>
      </w:r>
      <w:r w:rsidR="00B83B63">
        <w:t>p</w:t>
      </w:r>
      <w:r>
        <w:t>ilots or other stakeholders</w:t>
      </w:r>
    </w:p>
    <w:p w14:paraId="1A8ACDCA" w14:textId="274BE84F" w:rsidR="00114F87" w:rsidRDefault="00114F87" w:rsidP="00114F87">
      <w:pPr>
        <w:pStyle w:val="Bullet1"/>
      </w:pPr>
      <w:r>
        <w:t>Visits to</w:t>
      </w:r>
      <w:r w:rsidR="00B83B63">
        <w:t xml:space="preserve"> allied services, adjacent VTS c</w:t>
      </w:r>
      <w:r>
        <w:t>entres or other similar organisations</w:t>
      </w:r>
    </w:p>
    <w:p w14:paraId="5A058052" w14:textId="2750B7AD" w:rsidR="00114F87" w:rsidRDefault="00114F87" w:rsidP="00114F87">
      <w:pPr>
        <w:pStyle w:val="Bullet1"/>
      </w:pPr>
      <w:r>
        <w:t>Attendance and participation in relevant emergency or procedural exercises.</w:t>
      </w:r>
    </w:p>
    <w:p w14:paraId="12E17B0E" w14:textId="0648C4A6" w:rsidR="00114F87" w:rsidRDefault="00114F87" w:rsidP="00114F87">
      <w:pPr>
        <w:pStyle w:val="BodyText"/>
      </w:pPr>
      <w:r>
        <w:t xml:space="preserve">Further, </w:t>
      </w:r>
      <w:r w:rsidRPr="00114F87">
        <w:t>VTS</w:t>
      </w:r>
      <w:r>
        <w:t xml:space="preserve"> personnel</w:t>
      </w:r>
      <w:r w:rsidRPr="00114F87">
        <w:t xml:space="preserve"> should </w:t>
      </w:r>
      <w:r>
        <w:t xml:space="preserve">be </w:t>
      </w:r>
      <w:r w:rsidRPr="00114F87">
        <w:t>encourage</w:t>
      </w:r>
      <w:r>
        <w:t>d</w:t>
      </w:r>
      <w:r w:rsidRPr="00114F87">
        <w:t xml:space="preserve"> to take responsibility for their own personal continued professional development as a core component of their role.</w:t>
      </w:r>
    </w:p>
    <w:p w14:paraId="57743DBA" w14:textId="6FFA6755" w:rsidR="00944281" w:rsidRPr="00F55AD7" w:rsidRDefault="00922130" w:rsidP="00AD47AD">
      <w:pPr>
        <w:pStyle w:val="Heading2"/>
      </w:pPr>
      <w:bookmarkStart w:id="57" w:name="_Toc31656840"/>
      <w:r>
        <w:t xml:space="preserve">FORMAL </w:t>
      </w:r>
      <w:r w:rsidR="00944281">
        <w:t>REVALIDATION</w:t>
      </w:r>
      <w:r w:rsidR="00FA0F4A">
        <w:t xml:space="preserve"> </w:t>
      </w:r>
      <w:r w:rsidR="00977869">
        <w:t>TRAINING</w:t>
      </w:r>
      <w:bookmarkEnd w:id="57"/>
    </w:p>
    <w:p w14:paraId="2170E077" w14:textId="77777777" w:rsidR="00944281" w:rsidRPr="00F55AD7" w:rsidRDefault="00944281" w:rsidP="00944281">
      <w:pPr>
        <w:pStyle w:val="Heading2separationline"/>
      </w:pPr>
    </w:p>
    <w:p w14:paraId="51589CD6" w14:textId="22A17249" w:rsidR="006829DF" w:rsidRDefault="00977869" w:rsidP="00114F87">
      <w:pPr>
        <w:pStyle w:val="BodyText"/>
        <w:spacing w:before="120" w:line="240" w:lineRule="auto"/>
      </w:pPr>
      <w:r>
        <w:t xml:space="preserve">Revalidation </w:t>
      </w:r>
      <w:r w:rsidRPr="00977869">
        <w:t>Training provide</w:t>
      </w:r>
      <w:r w:rsidR="00E51362">
        <w:t>s</w:t>
      </w:r>
      <w:r w:rsidRPr="00977869">
        <w:t xml:space="preserve"> a structured means </w:t>
      </w:r>
      <w:r>
        <w:t xml:space="preserve">to </w:t>
      </w:r>
      <w:r w:rsidRPr="00FA0F4A">
        <w:rPr>
          <w:rFonts w:ascii="Calibri" w:hAnsi="Calibri" w:cs="Calibri"/>
          <w:color w:val="000000"/>
          <w:lang w:val="en-AU"/>
        </w:rPr>
        <w:t xml:space="preserve">ensure the holder of a VTS qualification </w:t>
      </w:r>
      <w:r w:rsidRPr="00977869">
        <w:t>maintain</w:t>
      </w:r>
      <w:r>
        <w:t>s their</w:t>
      </w:r>
      <w:r w:rsidRPr="00977869">
        <w:t xml:space="preserve"> professional currency, reinforcement of previous training, and providing for continuous professional development.</w:t>
      </w:r>
    </w:p>
    <w:p w14:paraId="29C6C458" w14:textId="77777777" w:rsidR="00902F05" w:rsidRDefault="00902F05" w:rsidP="0013408A">
      <w:pPr>
        <w:pStyle w:val="BodyText"/>
        <w:spacing w:before="120" w:line="240" w:lineRule="auto"/>
      </w:pPr>
    </w:p>
    <w:p w14:paraId="498C37CC" w14:textId="7D8671C0" w:rsidR="0013408A" w:rsidRDefault="0013408A" w:rsidP="0013408A">
      <w:pPr>
        <w:pStyle w:val="BodyText"/>
        <w:spacing w:before="120" w:line="240" w:lineRule="auto"/>
      </w:pPr>
      <w:r>
        <w:lastRenderedPageBreak/>
        <w:t>Revalidation of a VTS qualification may be required when:</w:t>
      </w:r>
    </w:p>
    <w:p w14:paraId="234566CD" w14:textId="3C146DF8" w:rsidR="0013408A" w:rsidRPr="0013408A" w:rsidRDefault="0013408A" w:rsidP="0013408A">
      <w:pPr>
        <w:pStyle w:val="Bullet1"/>
      </w:pPr>
      <w:r w:rsidRPr="0013408A">
        <w:t>The VTS qualification or VTS certification log is approaching its expiry date</w:t>
      </w:r>
    </w:p>
    <w:p w14:paraId="38858A35" w14:textId="0B24EC93" w:rsidR="0013408A" w:rsidRPr="0013408A" w:rsidRDefault="0013408A" w:rsidP="0013408A">
      <w:pPr>
        <w:pStyle w:val="Bullet1"/>
      </w:pPr>
      <w:r w:rsidRPr="0013408A">
        <w:t>There are changes in the physical environment of the VTS</w:t>
      </w:r>
      <w:r w:rsidR="0085341F">
        <w:t>,</w:t>
      </w:r>
      <w:r w:rsidRPr="0013408A">
        <w:t xml:space="preserve"> or tasks which necessitate additional training</w:t>
      </w:r>
      <w:r w:rsidR="0085341F">
        <w:t xml:space="preserve"> for VTS personnel</w:t>
      </w:r>
    </w:p>
    <w:p w14:paraId="37B7C73D" w14:textId="3EB82568" w:rsidR="0013408A" w:rsidRPr="0013408A" w:rsidRDefault="0013408A" w:rsidP="0013408A">
      <w:pPr>
        <w:pStyle w:val="Bullet1"/>
      </w:pPr>
      <w:r w:rsidRPr="0013408A">
        <w:t>There is a break in service, unsatisfactory operational performance or other circumstances leading to a reduced level of competence</w:t>
      </w:r>
    </w:p>
    <w:p w14:paraId="678FDCEF" w14:textId="57211DB1" w:rsidR="00977869" w:rsidRDefault="00977869" w:rsidP="00114F87">
      <w:pPr>
        <w:pStyle w:val="BodyText"/>
        <w:spacing w:before="120" w:line="240" w:lineRule="auto"/>
      </w:pPr>
      <w:r w:rsidRPr="00FA0F4A">
        <w:rPr>
          <w:rFonts w:ascii="Calibri" w:hAnsi="Calibri" w:cs="Calibri"/>
          <w:color w:val="000000"/>
          <w:lang w:val="en-AU"/>
        </w:rPr>
        <w:t xml:space="preserve">A structured training programme should be </w:t>
      </w:r>
      <w:proofErr w:type="gramStart"/>
      <w:r w:rsidRPr="00FA0F4A">
        <w:rPr>
          <w:rFonts w:ascii="Calibri" w:hAnsi="Calibri" w:cs="Calibri"/>
          <w:color w:val="000000"/>
          <w:lang w:val="en-AU"/>
        </w:rPr>
        <w:t>implement</w:t>
      </w:r>
      <w:proofErr w:type="gramEnd"/>
      <w:r w:rsidRPr="00FA0F4A">
        <w:rPr>
          <w:rFonts w:ascii="Calibri" w:hAnsi="Calibri" w:cs="Calibri"/>
          <w:color w:val="000000"/>
          <w:lang w:val="en-AU"/>
        </w:rPr>
        <w:t xml:space="preserve"> to enable the continual professional development of the individual and the maintenance of the VTS qualification.</w:t>
      </w:r>
      <w:r>
        <w:rPr>
          <w:rFonts w:ascii="Calibri" w:hAnsi="Calibri" w:cs="Calibri"/>
          <w:color w:val="000000"/>
          <w:lang w:val="en-AU"/>
        </w:rPr>
        <w:t xml:space="preserve">  IALA have developed V103/5 Model Course</w:t>
      </w:r>
      <w:r w:rsidR="009B56CB">
        <w:rPr>
          <w:rFonts w:ascii="Calibri" w:hAnsi="Calibri" w:cs="Calibri"/>
          <w:color w:val="000000"/>
          <w:lang w:val="en-AU"/>
        </w:rPr>
        <w:t xml:space="preserve"> to assist with revalidation</w:t>
      </w:r>
      <w:r>
        <w:rPr>
          <w:rFonts w:ascii="Calibri" w:hAnsi="Calibri" w:cs="Calibri"/>
          <w:color w:val="000000"/>
          <w:lang w:val="en-AU"/>
        </w:rPr>
        <w:t>.</w:t>
      </w:r>
    </w:p>
    <w:p w14:paraId="3EB7E95F" w14:textId="71FED795" w:rsidR="005B781B" w:rsidRDefault="00977869" w:rsidP="00D84C79">
      <w:pPr>
        <w:pStyle w:val="BodyText"/>
        <w:spacing w:before="37"/>
        <w:ind w:right="291"/>
        <w:rPr>
          <w:spacing w:val="-1"/>
        </w:rPr>
      </w:pPr>
      <w:r>
        <w:rPr>
          <w:spacing w:val="-1"/>
        </w:rPr>
        <w:t>The</w:t>
      </w:r>
      <w:r>
        <w:rPr>
          <w:spacing w:val="1"/>
        </w:rPr>
        <w:t xml:space="preserve"> </w:t>
      </w:r>
      <w:r>
        <w:rPr>
          <w:spacing w:val="-1"/>
        </w:rPr>
        <w:t>Competent</w:t>
      </w:r>
      <w:r>
        <w:rPr>
          <w:spacing w:val="-2"/>
        </w:rPr>
        <w:t xml:space="preserve"> </w:t>
      </w:r>
      <w:r>
        <w:rPr>
          <w:spacing w:val="-1"/>
        </w:rPr>
        <w:t>Authority</w:t>
      </w:r>
      <w:r>
        <w:rPr>
          <w:spacing w:val="1"/>
        </w:rPr>
        <w:t xml:space="preserve"> </w:t>
      </w:r>
      <w:r>
        <w:rPr>
          <w:spacing w:val="-1"/>
        </w:rPr>
        <w:t>should determine</w:t>
      </w:r>
      <w:r>
        <w:rPr>
          <w:spacing w:val="-2"/>
        </w:rPr>
        <w:t xml:space="preserve"> </w:t>
      </w:r>
      <w:r>
        <w:rPr>
          <w:spacing w:val="-1"/>
        </w:rPr>
        <w:t>the</w:t>
      </w:r>
      <w:r>
        <w:rPr>
          <w:spacing w:val="1"/>
        </w:rPr>
        <w:t xml:space="preserve"> </w:t>
      </w:r>
      <w:r>
        <w:rPr>
          <w:spacing w:val="-1"/>
        </w:rPr>
        <w:t xml:space="preserve">frequency </w:t>
      </w:r>
      <w:r>
        <w:t>of the Revalidation</w:t>
      </w:r>
      <w:r>
        <w:rPr>
          <w:spacing w:val="1"/>
        </w:rPr>
        <w:t xml:space="preserve"> </w:t>
      </w:r>
      <w:r>
        <w:rPr>
          <w:spacing w:val="-1"/>
        </w:rPr>
        <w:t>Training programme.</w:t>
      </w:r>
      <w:r>
        <w:t xml:space="preserve"> </w:t>
      </w:r>
      <w:r>
        <w:rPr>
          <w:spacing w:val="-1"/>
        </w:rPr>
        <w:t>However,</w:t>
      </w:r>
      <w:r>
        <w:rPr>
          <w:spacing w:val="-2"/>
        </w:rPr>
        <w:t xml:space="preserve"> </w:t>
      </w:r>
      <w:r>
        <w:rPr>
          <w:spacing w:val="-1"/>
        </w:rPr>
        <w:t>it</w:t>
      </w:r>
      <w:r>
        <w:rPr>
          <w:spacing w:val="1"/>
        </w:rPr>
        <w:t xml:space="preserve"> </w:t>
      </w:r>
      <w:r>
        <w:rPr>
          <w:spacing w:val="-1"/>
        </w:rPr>
        <w:t>is</w:t>
      </w:r>
      <w:r w:rsidR="00D84C79">
        <w:rPr>
          <w:spacing w:val="-1"/>
        </w:rPr>
        <w:t xml:space="preserve"> </w:t>
      </w:r>
      <w:r>
        <w:rPr>
          <w:spacing w:val="-1"/>
        </w:rPr>
        <w:t>recommended</w:t>
      </w:r>
      <w:r>
        <w:rPr>
          <w:spacing w:val="-3"/>
        </w:rPr>
        <w:t xml:space="preserve"> </w:t>
      </w:r>
      <w:r>
        <w:rPr>
          <w:spacing w:val="-1"/>
        </w:rPr>
        <w:t>that</w:t>
      </w:r>
      <w:r>
        <w:rPr>
          <w:spacing w:val="1"/>
        </w:rPr>
        <w:t xml:space="preserve"> </w:t>
      </w:r>
      <w:r>
        <w:rPr>
          <w:spacing w:val="-1"/>
        </w:rPr>
        <w:t>Revalidation</w:t>
      </w:r>
      <w:r>
        <w:rPr>
          <w:spacing w:val="1"/>
        </w:rPr>
        <w:t xml:space="preserve"> </w:t>
      </w:r>
      <w:r>
        <w:rPr>
          <w:spacing w:val="-1"/>
        </w:rPr>
        <w:t>Training</w:t>
      </w:r>
      <w:r>
        <w:t xml:space="preserve"> </w:t>
      </w:r>
      <w:r>
        <w:rPr>
          <w:spacing w:val="-1"/>
        </w:rPr>
        <w:t>should be</w:t>
      </w:r>
      <w:r>
        <w:rPr>
          <w:spacing w:val="1"/>
        </w:rPr>
        <w:t xml:space="preserve"> </w:t>
      </w:r>
      <w:r>
        <w:rPr>
          <w:spacing w:val="-1"/>
        </w:rPr>
        <w:t xml:space="preserve">carried </w:t>
      </w:r>
      <w:r>
        <w:t>out</w:t>
      </w:r>
      <w:r>
        <w:rPr>
          <w:spacing w:val="-2"/>
        </w:rPr>
        <w:t xml:space="preserve"> </w:t>
      </w:r>
      <w:r>
        <w:rPr>
          <w:spacing w:val="-1"/>
        </w:rPr>
        <w:t>at</w:t>
      </w:r>
      <w:r>
        <w:rPr>
          <w:spacing w:val="1"/>
        </w:rPr>
        <w:t xml:space="preserve"> </w:t>
      </w:r>
      <w:r>
        <w:rPr>
          <w:spacing w:val="-1"/>
        </w:rPr>
        <w:t>intervals</w:t>
      </w:r>
      <w:r>
        <w:t xml:space="preserve"> </w:t>
      </w:r>
      <w:r>
        <w:rPr>
          <w:spacing w:val="-1"/>
        </w:rPr>
        <w:t>not</w:t>
      </w:r>
      <w:r>
        <w:rPr>
          <w:spacing w:val="1"/>
        </w:rPr>
        <w:t xml:space="preserve"> </w:t>
      </w:r>
      <w:r>
        <w:rPr>
          <w:spacing w:val="-1"/>
        </w:rPr>
        <w:t>exceeding five</w:t>
      </w:r>
      <w:r>
        <w:rPr>
          <w:spacing w:val="-2"/>
        </w:rPr>
        <w:t xml:space="preserve"> </w:t>
      </w:r>
      <w:r>
        <w:rPr>
          <w:spacing w:val="-1"/>
        </w:rPr>
        <w:t>years.</w:t>
      </w:r>
    </w:p>
    <w:p w14:paraId="4D0A8B65" w14:textId="77777777" w:rsidR="005B781B" w:rsidRPr="00F55AD7" w:rsidRDefault="005B781B" w:rsidP="005B781B">
      <w:pPr>
        <w:pStyle w:val="Heading1"/>
      </w:pPr>
      <w:bookmarkStart w:id="58" w:name="_Toc31656841"/>
      <w:r>
        <w:t>VTS CAREER PROGRESSION</w:t>
      </w:r>
      <w:bookmarkEnd w:id="58"/>
    </w:p>
    <w:p w14:paraId="28928FEA" w14:textId="77777777" w:rsidR="005B781B" w:rsidRPr="00F55AD7" w:rsidRDefault="005B781B" w:rsidP="005B781B">
      <w:pPr>
        <w:pStyle w:val="Heading2separationline"/>
      </w:pPr>
    </w:p>
    <w:p w14:paraId="19A7BEE7" w14:textId="77777777" w:rsidR="005B781B" w:rsidRDefault="005B781B" w:rsidP="005B781B">
      <w:pPr>
        <w:pStyle w:val="BodyText"/>
      </w:pPr>
      <w:r>
        <w:t xml:space="preserve">The formal recognition of VTS qualifications provides the foundation for a professional framework similar to that adopted by the shipping and pilotage industry.  The regular validation of these qualifications seeks to create quality standards comparable to other professions.  </w:t>
      </w:r>
    </w:p>
    <w:p w14:paraId="535374EA" w14:textId="1070370A" w:rsidR="005B781B" w:rsidRDefault="005B781B" w:rsidP="005B781B">
      <w:pPr>
        <w:pStyle w:val="BodyText"/>
      </w:pPr>
      <w:r>
        <w:t xml:space="preserve">Additionally, there is scope for career progression with VTS personnel being able to make continued use of the skills and experience gained, in either VTS, or other maritime environments (See example in Figure </w:t>
      </w:r>
      <w:r w:rsidR="00F63491">
        <w:t>2</w:t>
      </w:r>
      <w:r>
        <w:t>).</w:t>
      </w:r>
    </w:p>
    <w:p w14:paraId="43B91C69" w14:textId="77777777" w:rsidR="005B781B" w:rsidRDefault="005B781B" w:rsidP="005B781B">
      <w:pPr>
        <w:spacing w:after="200" w:line="276" w:lineRule="auto"/>
      </w:pPr>
      <w:r w:rsidRPr="00E76EBD">
        <w:rPr>
          <w:noProof/>
          <w:lang w:val="en-AU" w:eastAsia="en-AU"/>
        </w:rPr>
        <mc:AlternateContent>
          <mc:Choice Requires="wpg">
            <w:drawing>
              <wp:inline distT="0" distB="0" distL="0" distR="0" wp14:anchorId="6AC74876" wp14:editId="3810E398">
                <wp:extent cx="5247861" cy="4532244"/>
                <wp:effectExtent l="0" t="0" r="10160" b="20955"/>
                <wp:docPr id="67" name="Group 1"/>
                <wp:cNvGraphicFramePr/>
                <a:graphic xmlns:a="http://schemas.openxmlformats.org/drawingml/2006/main">
                  <a:graphicData uri="http://schemas.microsoft.com/office/word/2010/wordprocessingGroup">
                    <wpg:wgp>
                      <wpg:cNvGrpSpPr/>
                      <wpg:grpSpPr>
                        <a:xfrm>
                          <a:off x="0" y="0"/>
                          <a:ext cx="5247861" cy="4532244"/>
                          <a:chOff x="0" y="0"/>
                          <a:chExt cx="5495544" cy="7310629"/>
                        </a:xfrm>
                      </wpg:grpSpPr>
                      <wpg:grpSp>
                        <wpg:cNvPr id="68" name="Group 68"/>
                        <wpg:cNvGrpSpPr/>
                        <wpg:grpSpPr>
                          <a:xfrm>
                            <a:off x="0" y="0"/>
                            <a:ext cx="5495544" cy="7310629"/>
                            <a:chOff x="0" y="0"/>
                            <a:chExt cx="5495544" cy="7310629"/>
                          </a:xfrm>
                        </wpg:grpSpPr>
                        <wps:wsp>
                          <wps:cNvPr id="69" name="Text Box 69"/>
                          <wps:cNvSpPr txBox="1"/>
                          <wps:spPr>
                            <a:xfrm>
                              <a:off x="1209941" y="423478"/>
                              <a:ext cx="1562100" cy="381462"/>
                            </a:xfrm>
                            <a:prstGeom prst="rect">
                              <a:avLst/>
                            </a:prstGeom>
                            <a:noFill/>
                            <a:ln>
                              <a:solidFill>
                                <a:schemeClr val="tx1"/>
                              </a:solidFill>
                            </a:ln>
                          </wps:spPr>
                          <wps:txbx>
                            <w:txbxContent>
                              <w:p w14:paraId="258E25F9" w14:textId="77777777" w:rsidR="004C3C02" w:rsidRPr="00B676B6" w:rsidRDefault="004C3C02" w:rsidP="005B781B">
                                <w:pPr>
                                  <w:pStyle w:val="NormalWeb"/>
                                  <w:jc w:val="center"/>
                                  <w:rPr>
                                    <w:sz w:val="20"/>
                                    <w:szCs w:val="20"/>
                                  </w:rPr>
                                </w:pPr>
                                <w:r w:rsidRPr="00B676B6">
                                  <w:rPr>
                                    <w:rFonts w:asciiTheme="minorHAnsi" w:hAnsi="Calibri" w:cstheme="minorBidi"/>
                                    <w:b/>
                                    <w:bCs/>
                                    <w:color w:val="000000" w:themeColor="text1"/>
                                    <w:kern w:val="24"/>
                                    <w:sz w:val="20"/>
                                    <w:szCs w:val="20"/>
                                  </w:rPr>
                                  <w:t>RECRUITMENT</w:t>
                                </w:r>
                              </w:p>
                            </w:txbxContent>
                          </wps:txbx>
                          <wps:bodyPr wrap="square" rtlCol="0">
                            <a:noAutofit/>
                          </wps:bodyPr>
                        </wps:wsp>
                        <wps:wsp>
                          <wps:cNvPr id="70" name="Text Box 70"/>
                          <wps:cNvSpPr txBox="1"/>
                          <wps:spPr>
                            <a:xfrm>
                              <a:off x="805943" y="1108195"/>
                              <a:ext cx="2273300" cy="623800"/>
                            </a:xfrm>
                            <a:prstGeom prst="rect">
                              <a:avLst/>
                            </a:prstGeom>
                            <a:noFill/>
                            <a:ln>
                              <a:solidFill>
                                <a:schemeClr val="tx1"/>
                              </a:solidFill>
                            </a:ln>
                          </wps:spPr>
                          <wps:txbx>
                            <w:txbxContent>
                              <w:p w14:paraId="595394B3" w14:textId="77777777" w:rsidR="004C3C02" w:rsidRPr="00B676B6" w:rsidDel="00B44C4F" w:rsidRDefault="004C3C02" w:rsidP="005B781B">
                                <w:pPr>
                                  <w:pStyle w:val="NormalWeb"/>
                                  <w:jc w:val="center"/>
                                  <w:rPr>
                                    <w:del w:id="59" w:author="Abercrombie, Kerrie" w:date="2019-11-13T13:12:00Z"/>
                                    <w:sz w:val="20"/>
                                    <w:szCs w:val="20"/>
                                  </w:rPr>
                                </w:pPr>
                                <w:del w:id="60" w:author="Abercrombie, Kerrie" w:date="2019-11-13T13:12:00Z">
                                  <w:r w:rsidRPr="00B676B6" w:rsidDel="00B44C4F">
                                    <w:rPr>
                                      <w:rFonts w:asciiTheme="minorHAnsi" w:hAnsi="Calibri" w:cstheme="minorBidi"/>
                                      <w:b/>
                                      <w:bCs/>
                                      <w:color w:val="000000" w:themeColor="text1"/>
                                      <w:kern w:val="24"/>
                                      <w:sz w:val="20"/>
                                      <w:szCs w:val="20"/>
                                    </w:rPr>
                                    <w:delText>VTS TRAINING</w:delText>
                                  </w:r>
                                </w:del>
                              </w:p>
                              <w:p w14:paraId="767C8FA9" w14:textId="77777777" w:rsidR="004C3C02" w:rsidRPr="00B676B6" w:rsidRDefault="004C3C02" w:rsidP="005B781B">
                                <w:pPr>
                                  <w:pStyle w:val="NormalWeb"/>
                                  <w:jc w:val="center"/>
                                  <w:rPr>
                                    <w:sz w:val="20"/>
                                    <w:szCs w:val="20"/>
                                  </w:rPr>
                                </w:pPr>
                                <w:del w:id="61" w:author="Abercrombie, Kerrie" w:date="2019-11-13T13:12:00Z">
                                  <w:r w:rsidRPr="00B676B6" w:rsidDel="00B44C4F">
                                    <w:rPr>
                                      <w:rFonts w:asciiTheme="minorHAnsi" w:hAnsi="Calibri" w:cstheme="minorBidi"/>
                                      <w:color w:val="000000" w:themeColor="text1"/>
                                      <w:kern w:val="24"/>
                                      <w:sz w:val="20"/>
                                      <w:szCs w:val="20"/>
                                    </w:rPr>
                                    <w:delText>Accredited Training Organisation</w:delText>
                                  </w:r>
                                </w:del>
                              </w:p>
                            </w:txbxContent>
                          </wps:txbx>
                          <wps:bodyPr wrap="square" rtlCol="0">
                            <a:noAutofit/>
                          </wps:bodyPr>
                        </wps:wsp>
                        <wps:wsp>
                          <wps:cNvPr id="71" name="Text Box 71"/>
                          <wps:cNvSpPr txBox="1"/>
                          <wps:spPr>
                            <a:xfrm>
                              <a:off x="1357600" y="2306081"/>
                              <a:ext cx="1267460" cy="318248"/>
                            </a:xfrm>
                            <a:prstGeom prst="rect">
                              <a:avLst/>
                            </a:prstGeom>
                            <a:noFill/>
                            <a:ln>
                              <a:solidFill>
                                <a:schemeClr val="tx1"/>
                              </a:solidFill>
                            </a:ln>
                          </wps:spPr>
                          <wps:txbx>
                            <w:txbxContent>
                              <w:p w14:paraId="23A0312B" w14:textId="77777777" w:rsidR="004C3C02" w:rsidRPr="00B676B6" w:rsidRDefault="004C3C02" w:rsidP="005B781B">
                                <w:pPr>
                                  <w:pStyle w:val="NormalWeb"/>
                                  <w:jc w:val="center"/>
                                  <w:rPr>
                                    <w:sz w:val="20"/>
                                    <w:szCs w:val="20"/>
                                  </w:rPr>
                                </w:pPr>
                                <w:r w:rsidRPr="00B676B6">
                                  <w:rPr>
                                    <w:rFonts w:asciiTheme="minorHAnsi" w:hAnsi="Calibri" w:cstheme="minorBidi"/>
                                    <w:b/>
                                    <w:bCs/>
                                    <w:color w:val="000000" w:themeColor="text1"/>
                                    <w:kern w:val="24"/>
                                    <w:sz w:val="20"/>
                                    <w:szCs w:val="20"/>
                                  </w:rPr>
                                  <w:t>VTS AUTHORITY</w:t>
                                </w:r>
                              </w:p>
                            </w:txbxContent>
                          </wps:txbx>
                          <wps:bodyPr wrap="square" rtlCol="0">
                            <a:noAutofit/>
                          </wps:bodyPr>
                        </wps:wsp>
                        <wps:wsp>
                          <wps:cNvPr id="72" name="Text Box 72"/>
                          <wps:cNvSpPr txBox="1"/>
                          <wps:spPr>
                            <a:xfrm>
                              <a:off x="1586182" y="2830425"/>
                              <a:ext cx="810260" cy="306468"/>
                            </a:xfrm>
                            <a:prstGeom prst="rect">
                              <a:avLst/>
                            </a:prstGeom>
                            <a:noFill/>
                            <a:ln>
                              <a:solidFill>
                                <a:schemeClr val="tx1"/>
                              </a:solidFill>
                            </a:ln>
                          </wps:spPr>
                          <wps:txbx>
                            <w:txbxContent>
                              <w:p w14:paraId="538B1251" w14:textId="77777777" w:rsidR="004C3C02" w:rsidRPr="00B676B6" w:rsidRDefault="004C3C02" w:rsidP="005B781B">
                                <w:pPr>
                                  <w:pStyle w:val="NormalWeb"/>
                                  <w:jc w:val="center"/>
                                  <w:rPr>
                                    <w:sz w:val="20"/>
                                    <w:szCs w:val="20"/>
                                  </w:rPr>
                                </w:pPr>
                                <w:r w:rsidRPr="00B676B6">
                                  <w:rPr>
                                    <w:rFonts w:asciiTheme="minorHAnsi" w:hAnsi="Calibri" w:cstheme="minorBidi"/>
                                    <w:b/>
                                    <w:bCs/>
                                    <w:color w:val="000000" w:themeColor="text1"/>
                                    <w:kern w:val="24"/>
                                    <w:sz w:val="20"/>
                                    <w:szCs w:val="20"/>
                                  </w:rPr>
                                  <w:t>OJT</w:t>
                                </w:r>
                              </w:p>
                            </w:txbxContent>
                          </wps:txbx>
                          <wps:bodyPr wrap="square" rtlCol="0">
                            <a:noAutofit/>
                          </wps:bodyPr>
                        </wps:wsp>
                        <wps:wsp>
                          <wps:cNvPr id="73" name="Text Box 73"/>
                          <wps:cNvSpPr txBox="1"/>
                          <wps:spPr>
                            <a:xfrm>
                              <a:off x="1326703" y="3549601"/>
                              <a:ext cx="1329690" cy="326345"/>
                            </a:xfrm>
                            <a:prstGeom prst="rect">
                              <a:avLst/>
                            </a:prstGeom>
                            <a:noFill/>
                            <a:ln>
                              <a:solidFill>
                                <a:schemeClr val="tx1"/>
                              </a:solidFill>
                            </a:ln>
                          </wps:spPr>
                          <wps:txbx>
                            <w:txbxContent>
                              <w:p w14:paraId="194A8325" w14:textId="77777777" w:rsidR="004C3C02" w:rsidRPr="00B676B6" w:rsidRDefault="004C3C02" w:rsidP="005B781B">
                                <w:pPr>
                                  <w:pStyle w:val="NormalWeb"/>
                                  <w:jc w:val="center"/>
                                  <w:rPr>
                                    <w:sz w:val="20"/>
                                    <w:szCs w:val="20"/>
                                  </w:rPr>
                                </w:pPr>
                                <w:r w:rsidRPr="00B676B6">
                                  <w:rPr>
                                    <w:rFonts w:asciiTheme="minorHAnsi" w:hAnsi="Calibri" w:cstheme="minorBidi"/>
                                    <w:b/>
                                    <w:bCs/>
                                    <w:color w:val="000000" w:themeColor="text1"/>
                                    <w:kern w:val="24"/>
                                    <w:sz w:val="20"/>
                                    <w:szCs w:val="20"/>
                                  </w:rPr>
                                  <w:t>OPERATOR</w:t>
                                </w:r>
                              </w:p>
                            </w:txbxContent>
                          </wps:txbx>
                          <wps:bodyPr wrap="square" rtlCol="0">
                            <a:noAutofit/>
                          </wps:bodyPr>
                        </wps:wsp>
                        <wps:wsp>
                          <wps:cNvPr id="74" name="Text Box 74"/>
                          <wps:cNvSpPr txBox="1"/>
                          <wps:spPr>
                            <a:xfrm>
                              <a:off x="1326642" y="4142239"/>
                              <a:ext cx="920750" cy="317069"/>
                            </a:xfrm>
                            <a:prstGeom prst="rect">
                              <a:avLst/>
                            </a:prstGeom>
                            <a:noFill/>
                            <a:ln>
                              <a:solidFill>
                                <a:schemeClr val="tx1"/>
                              </a:solidFill>
                            </a:ln>
                          </wps:spPr>
                          <wps:txbx>
                            <w:txbxContent>
                              <w:p w14:paraId="5A95F47D" w14:textId="77777777" w:rsidR="004C3C02" w:rsidRPr="00B676B6" w:rsidRDefault="004C3C02" w:rsidP="005B781B">
                                <w:pPr>
                                  <w:pStyle w:val="NormalWeb"/>
                                  <w:jc w:val="center"/>
                                  <w:rPr>
                                    <w:sz w:val="20"/>
                                    <w:szCs w:val="20"/>
                                  </w:rPr>
                                </w:pPr>
                                <w:r w:rsidRPr="00B676B6">
                                  <w:rPr>
                                    <w:rFonts w:asciiTheme="minorHAnsi" w:hAnsi="Calibri" w:cstheme="minorBidi"/>
                                    <w:b/>
                                    <w:bCs/>
                                    <w:color w:val="000000" w:themeColor="text1"/>
                                    <w:kern w:val="24"/>
                                    <w:sz w:val="20"/>
                                    <w:szCs w:val="20"/>
                                  </w:rPr>
                                  <w:t>SUPERVISOR</w:t>
                                </w:r>
                              </w:p>
                            </w:txbxContent>
                          </wps:txbx>
                          <wps:bodyPr wrap="square" rtlCol="0">
                            <a:noAutofit/>
                          </wps:bodyPr>
                        </wps:wsp>
                        <wps:wsp>
                          <wps:cNvPr id="75" name="Text Box 75"/>
                          <wps:cNvSpPr txBox="1"/>
                          <wps:spPr>
                            <a:xfrm>
                              <a:off x="2018569" y="4817830"/>
                              <a:ext cx="999490" cy="318062"/>
                            </a:xfrm>
                            <a:prstGeom prst="rect">
                              <a:avLst/>
                            </a:prstGeom>
                            <a:noFill/>
                            <a:ln>
                              <a:solidFill>
                                <a:schemeClr val="tx1"/>
                              </a:solidFill>
                            </a:ln>
                          </wps:spPr>
                          <wps:txbx>
                            <w:txbxContent>
                              <w:p w14:paraId="45D13547" w14:textId="77777777" w:rsidR="004C3C02" w:rsidRPr="00B676B6" w:rsidRDefault="004C3C02" w:rsidP="005B781B">
                                <w:pPr>
                                  <w:pStyle w:val="NormalWeb"/>
                                  <w:jc w:val="center"/>
                                  <w:rPr>
                                    <w:sz w:val="20"/>
                                    <w:szCs w:val="20"/>
                                  </w:rPr>
                                </w:pPr>
                                <w:r w:rsidRPr="00B676B6">
                                  <w:rPr>
                                    <w:rFonts w:asciiTheme="minorHAnsi" w:hAnsi="Calibri" w:cstheme="minorBidi"/>
                                    <w:b/>
                                    <w:bCs/>
                                    <w:color w:val="000000" w:themeColor="text1"/>
                                    <w:kern w:val="24"/>
                                    <w:sz w:val="20"/>
                                    <w:szCs w:val="20"/>
                                  </w:rPr>
                                  <w:t>INSTRUCTORS</w:t>
                                </w:r>
                              </w:p>
                            </w:txbxContent>
                          </wps:txbx>
                          <wps:bodyPr wrap="square" rtlCol="0">
                            <a:noAutofit/>
                          </wps:bodyPr>
                        </wps:wsp>
                        <wps:wsp>
                          <wps:cNvPr id="76" name="Text Box 76"/>
                          <wps:cNvSpPr txBox="1"/>
                          <wps:spPr>
                            <a:xfrm>
                              <a:off x="1326642" y="5371779"/>
                              <a:ext cx="802640" cy="348437"/>
                            </a:xfrm>
                            <a:prstGeom prst="rect">
                              <a:avLst/>
                            </a:prstGeom>
                            <a:noFill/>
                            <a:ln>
                              <a:solidFill>
                                <a:schemeClr val="tx1"/>
                              </a:solidFill>
                            </a:ln>
                          </wps:spPr>
                          <wps:txbx>
                            <w:txbxContent>
                              <w:p w14:paraId="05F5C4C8" w14:textId="77777777" w:rsidR="004C3C02" w:rsidRPr="00B676B6" w:rsidRDefault="004C3C02" w:rsidP="005B781B">
                                <w:pPr>
                                  <w:pStyle w:val="NormalWeb"/>
                                  <w:jc w:val="center"/>
                                  <w:rPr>
                                    <w:sz w:val="20"/>
                                    <w:szCs w:val="20"/>
                                  </w:rPr>
                                </w:pPr>
                                <w:r w:rsidRPr="00B676B6">
                                  <w:rPr>
                                    <w:rFonts w:asciiTheme="minorHAnsi" w:hAnsi="Calibri" w:cstheme="minorBidi"/>
                                    <w:b/>
                                    <w:bCs/>
                                    <w:color w:val="000000" w:themeColor="text1"/>
                                    <w:kern w:val="24"/>
                                    <w:sz w:val="20"/>
                                    <w:szCs w:val="20"/>
                                  </w:rPr>
                                  <w:t>MANAGER</w:t>
                                </w:r>
                              </w:p>
                            </w:txbxContent>
                          </wps:txbx>
                          <wps:bodyPr wrap="square" rtlCol="0">
                            <a:noAutofit/>
                          </wps:bodyPr>
                        </wps:wsp>
                        <wps:wsp>
                          <wps:cNvPr id="77" name="Text Box 77"/>
                          <wps:cNvSpPr txBox="1"/>
                          <wps:spPr>
                            <a:xfrm>
                              <a:off x="3961312" y="294576"/>
                              <a:ext cx="1204595" cy="1767179"/>
                            </a:xfrm>
                            <a:prstGeom prst="rect">
                              <a:avLst/>
                            </a:prstGeom>
                            <a:noFill/>
                            <a:ln>
                              <a:solidFill>
                                <a:schemeClr val="tx1"/>
                              </a:solidFill>
                            </a:ln>
                          </wps:spPr>
                          <wps:txbx>
                            <w:txbxContent>
                              <w:p w14:paraId="408AD3EB" w14:textId="77777777" w:rsidR="004C3C02" w:rsidRPr="00B676B6" w:rsidRDefault="004C3C02" w:rsidP="005B781B">
                                <w:pPr>
                                  <w:pStyle w:val="NormalWeb"/>
                                  <w:jc w:val="center"/>
                                  <w:rPr>
                                    <w:sz w:val="20"/>
                                    <w:szCs w:val="20"/>
                                    <w:lang w:val="fr-FR"/>
                                  </w:rPr>
                                </w:pPr>
                                <w:r w:rsidRPr="00B676B6">
                                  <w:rPr>
                                    <w:rFonts w:asciiTheme="minorHAnsi" w:hAnsi="Calibri" w:cstheme="minorBidi"/>
                                    <w:b/>
                                    <w:bCs/>
                                    <w:color w:val="000000" w:themeColor="text1"/>
                                    <w:kern w:val="24"/>
                                    <w:sz w:val="20"/>
                                    <w:szCs w:val="20"/>
                                    <w:lang w:val="fr-FR"/>
                                  </w:rPr>
                                  <w:t>SOURCES</w:t>
                                </w:r>
                              </w:p>
                              <w:p w14:paraId="28F0BF1B" w14:textId="77777777" w:rsidR="004C3C02" w:rsidRPr="00B676B6" w:rsidRDefault="004C3C02"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PORT/HARBOUR</w:t>
                                </w:r>
                              </w:p>
                              <w:p w14:paraId="36E03564" w14:textId="77777777" w:rsidR="004C3C02" w:rsidRPr="00B676B6" w:rsidRDefault="004C3C02"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ADMINISTRATION</w:t>
                                </w:r>
                              </w:p>
                              <w:p w14:paraId="526D1B36" w14:textId="77777777" w:rsidR="004C3C02" w:rsidRPr="00B676B6" w:rsidRDefault="004C3C02"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COAST GUARD</w:t>
                                </w:r>
                              </w:p>
                              <w:p w14:paraId="3EB9D74F" w14:textId="77777777" w:rsidR="004C3C02" w:rsidRPr="00B676B6" w:rsidRDefault="004C3C02"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PILOTAGE</w:t>
                                </w:r>
                              </w:p>
                              <w:p w14:paraId="7A85D2BA" w14:textId="77777777" w:rsidR="004C3C02" w:rsidRPr="00B676B6" w:rsidRDefault="004C3C02"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MERCHANT NAVY</w:t>
                                </w:r>
                              </w:p>
                              <w:p w14:paraId="7AF23263" w14:textId="77777777" w:rsidR="004C3C02" w:rsidRPr="00B676B6" w:rsidRDefault="004C3C02"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NON-MARITIME</w:t>
                                </w:r>
                              </w:p>
                            </w:txbxContent>
                          </wps:txbx>
                          <wps:bodyPr wrap="square" rtlCol="0">
                            <a:noAutofit/>
                          </wps:bodyPr>
                        </wps:wsp>
                        <wps:wsp>
                          <wps:cNvPr id="78" name="Rectangle 78"/>
                          <wps:cNvSpPr/>
                          <wps:spPr>
                            <a:xfrm>
                              <a:off x="654544" y="2141298"/>
                              <a:ext cx="2673753" cy="366471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9" name="Straight Arrow Connector 79"/>
                          <wps:cNvCnPr/>
                          <wps:spPr>
                            <a:xfrm>
                              <a:off x="1991421" y="1591102"/>
                              <a:ext cx="0" cy="71510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0" name="Straight Arrow Connector 80"/>
                          <wps:cNvCnPr/>
                          <wps:spPr>
                            <a:xfrm>
                              <a:off x="1991420" y="3107584"/>
                              <a:ext cx="0" cy="44221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1" name="Straight Arrow Connector 81"/>
                          <wps:cNvCnPr/>
                          <wps:spPr>
                            <a:xfrm>
                              <a:off x="2519503" y="3838889"/>
                              <a:ext cx="767" cy="97936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2" name="Straight Arrow Connector 82"/>
                          <wps:cNvCnPr/>
                          <wps:spPr>
                            <a:xfrm>
                              <a:off x="1499544" y="3826801"/>
                              <a:ext cx="7088" cy="31580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3" name="Straight Arrow Connector 83"/>
                          <wps:cNvCnPr/>
                          <wps:spPr>
                            <a:xfrm>
                              <a:off x="1492721" y="4419607"/>
                              <a:ext cx="6823" cy="95264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4" name="Straight Arrow Connector 84"/>
                          <wps:cNvCnPr/>
                          <wps:spPr>
                            <a:xfrm>
                              <a:off x="2137498" y="4419607"/>
                              <a:ext cx="7088" cy="3986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5" name="Straight Arrow Connector 85"/>
                          <wps:cNvCnPr/>
                          <wps:spPr>
                            <a:xfrm flipH="1">
                              <a:off x="2772714" y="562017"/>
                              <a:ext cx="1189296" cy="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87" name="Straight Connector 87"/>
                          <wps:cNvCnPr>
                            <a:endCxn id="77" idx="2"/>
                          </wps:cNvCnPr>
                          <wps:spPr>
                            <a:xfrm flipV="1">
                              <a:off x="4563228" y="2061630"/>
                              <a:ext cx="191" cy="346645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8" name="Text Box 88"/>
                          <wps:cNvSpPr txBox="1"/>
                          <wps:spPr>
                            <a:xfrm>
                              <a:off x="3162979" y="5719742"/>
                              <a:ext cx="1979295" cy="1429770"/>
                            </a:xfrm>
                            <a:prstGeom prst="rect">
                              <a:avLst/>
                            </a:prstGeom>
                            <a:noFill/>
                            <a:ln>
                              <a:solidFill>
                                <a:schemeClr val="tx1"/>
                              </a:solidFill>
                            </a:ln>
                          </wps:spPr>
                          <wps:txbx>
                            <w:txbxContent>
                              <w:p w14:paraId="3883F3E1" w14:textId="77777777" w:rsidR="004C3C02" w:rsidRPr="00B676B6" w:rsidRDefault="004C3C02" w:rsidP="005B781B">
                                <w:pPr>
                                  <w:pStyle w:val="NormalWeb"/>
                                  <w:jc w:val="center"/>
                                  <w:rPr>
                                    <w:sz w:val="20"/>
                                    <w:szCs w:val="20"/>
                                  </w:rPr>
                                </w:pPr>
                                <w:r w:rsidRPr="00B676B6">
                                  <w:rPr>
                                    <w:rFonts w:asciiTheme="minorHAnsi" w:hAnsi="Calibri" w:cstheme="minorBidi"/>
                                    <w:color w:val="000000" w:themeColor="text1"/>
                                    <w:kern w:val="24"/>
                                    <w:sz w:val="20"/>
                                    <w:szCs w:val="20"/>
                                  </w:rPr>
                                  <w:t>OTHER VTS AUTHORITIES</w:t>
                                </w:r>
                              </w:p>
                              <w:p w14:paraId="392FD894" w14:textId="77777777" w:rsidR="004C3C02" w:rsidRPr="00B676B6" w:rsidRDefault="004C3C02" w:rsidP="005B781B">
                                <w:pPr>
                                  <w:pStyle w:val="NormalWeb"/>
                                  <w:jc w:val="center"/>
                                  <w:rPr>
                                    <w:sz w:val="20"/>
                                    <w:szCs w:val="20"/>
                                  </w:rPr>
                                </w:pPr>
                                <w:r w:rsidRPr="00B676B6">
                                  <w:rPr>
                                    <w:rFonts w:asciiTheme="minorHAnsi" w:hAnsi="Calibri" w:cstheme="minorBidi"/>
                                    <w:color w:val="000000" w:themeColor="text1"/>
                                    <w:kern w:val="24"/>
                                    <w:sz w:val="20"/>
                                    <w:szCs w:val="20"/>
                                  </w:rPr>
                                  <w:t>VTS TRAINING ORGANISATIONS</w:t>
                                </w:r>
                              </w:p>
                              <w:p w14:paraId="7B94776F" w14:textId="77777777" w:rsidR="004C3C02" w:rsidRPr="00B676B6" w:rsidRDefault="004C3C02" w:rsidP="005B781B">
                                <w:pPr>
                                  <w:pStyle w:val="NormalWeb"/>
                                  <w:jc w:val="center"/>
                                  <w:rPr>
                                    <w:sz w:val="20"/>
                                    <w:szCs w:val="20"/>
                                  </w:rPr>
                                </w:pPr>
                                <w:r w:rsidRPr="00B676B6">
                                  <w:rPr>
                                    <w:rFonts w:asciiTheme="minorHAnsi" w:hAnsi="Calibri" w:cstheme="minorBidi"/>
                                    <w:color w:val="000000" w:themeColor="text1"/>
                                    <w:kern w:val="24"/>
                                    <w:sz w:val="20"/>
                                    <w:szCs w:val="20"/>
                                  </w:rPr>
                                  <w:t>VTS CONSULTANCY</w:t>
                                </w:r>
                              </w:p>
                              <w:p w14:paraId="09B6DD15" w14:textId="77777777" w:rsidR="004C3C02" w:rsidRPr="00B676B6" w:rsidRDefault="004C3C02" w:rsidP="005B781B">
                                <w:pPr>
                                  <w:pStyle w:val="NormalWeb"/>
                                  <w:jc w:val="center"/>
                                  <w:rPr>
                                    <w:sz w:val="20"/>
                                    <w:szCs w:val="20"/>
                                  </w:rPr>
                                </w:pPr>
                                <w:r w:rsidRPr="00B676B6">
                                  <w:rPr>
                                    <w:rFonts w:asciiTheme="minorHAnsi" w:hAnsi="Calibri" w:cstheme="minorBidi"/>
                                    <w:color w:val="000000" w:themeColor="text1"/>
                                    <w:kern w:val="24"/>
                                    <w:sz w:val="20"/>
                                    <w:szCs w:val="20"/>
                                  </w:rPr>
                                  <w:t>NATIONAL / INTERNATIONAL</w:t>
                                </w:r>
                              </w:p>
                              <w:p w14:paraId="474C1691" w14:textId="77777777" w:rsidR="004C3C02" w:rsidRPr="00B676B6" w:rsidRDefault="004C3C02" w:rsidP="005B781B">
                                <w:pPr>
                                  <w:pStyle w:val="NormalWeb"/>
                                  <w:jc w:val="center"/>
                                  <w:rPr>
                                    <w:sz w:val="20"/>
                                    <w:szCs w:val="20"/>
                                  </w:rPr>
                                </w:pPr>
                                <w:r w:rsidRPr="00B676B6">
                                  <w:rPr>
                                    <w:rFonts w:asciiTheme="minorHAnsi" w:hAnsi="Calibri" w:cstheme="minorBidi"/>
                                    <w:color w:val="000000" w:themeColor="text1"/>
                                    <w:kern w:val="24"/>
                                    <w:sz w:val="20"/>
                                    <w:szCs w:val="20"/>
                                  </w:rPr>
                                  <w:t>MARITIME ADMINISTRATIONS</w:t>
                                </w:r>
                              </w:p>
                            </w:txbxContent>
                          </wps:txbx>
                          <wps:bodyPr wrap="square" rtlCol="0">
                            <a:noAutofit/>
                          </wps:bodyPr>
                        </wps:wsp>
                        <wps:wsp>
                          <wps:cNvPr id="89" name="Elbow Connector 89"/>
                          <wps:cNvCnPr/>
                          <wps:spPr>
                            <a:xfrm rot="16200000" flipH="1">
                              <a:off x="2153153" y="5644284"/>
                              <a:ext cx="793367" cy="1116830"/>
                            </a:xfrm>
                            <a:prstGeom prst="bentConnector2">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0" name="Rectangle 90"/>
                          <wps:cNvSpPr/>
                          <wps:spPr>
                            <a:xfrm>
                              <a:off x="0" y="0"/>
                              <a:ext cx="5495544" cy="7310629"/>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91" name="Straight Arrow Connector 91"/>
                        <wps:cNvCnPr/>
                        <wps:spPr>
                          <a:xfrm>
                            <a:off x="2119597" y="5510422"/>
                            <a:ext cx="2443632" cy="17999"/>
                          </a:xfrm>
                          <a:prstGeom prst="straightConnector1">
                            <a:avLst/>
                          </a:prstGeom>
                          <a:ln>
                            <a:solidFill>
                              <a:schemeClr val="tx1"/>
                            </a:solidFill>
                            <a:headEnd type="triangle"/>
                            <a:tailEnd type="none"/>
                          </a:ln>
                        </wps:spPr>
                        <wps:style>
                          <a:lnRef idx="1">
                            <a:schemeClr val="accent1"/>
                          </a:lnRef>
                          <a:fillRef idx="0">
                            <a:schemeClr val="accent1"/>
                          </a:fillRef>
                          <a:effectRef idx="0">
                            <a:schemeClr val="accent1"/>
                          </a:effectRef>
                          <a:fontRef idx="minor">
                            <a:schemeClr val="tx1"/>
                          </a:fontRef>
                        </wps:style>
                        <wps:bodyPr/>
                      </wps:wsp>
                      <wps:wsp>
                        <wps:cNvPr id="92" name="Straight Arrow Connector 92"/>
                        <wps:cNvCnPr/>
                        <wps:spPr>
                          <a:xfrm>
                            <a:off x="1991419" y="719291"/>
                            <a:ext cx="5019" cy="38906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w14:anchorId="6AC74876" id="Group 1" o:spid="_x0000_s1027" style="width:413.2pt;height:356.85pt;mso-position-horizontal-relative:char;mso-position-vertical-relative:line" coordsize="54955,73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">
                <v:group id="Group 68" o:spid="_x0000_s1028" style="position:absolute;width:54955;height:73106" coordsize="54955,73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shape id="Text Box 69" o:spid="_x0000_s1029" type="#_x0000_t202" style="position:absolute;left:12099;top:4234;width:15621;height:38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" filled="f" strokecolor="black [3213]">
                    <v:textbox>
                      <w:txbxContent>
                        <w:p w14:paraId="258E25F9" w14:textId="77777777" w:rsidR="004C3C02" w:rsidRPr="00B676B6" w:rsidRDefault="004C3C02" w:rsidP="005B781B">
                          <w:pPr>
                            <w:pStyle w:val="NormalWeb"/>
                            <w:jc w:val="center"/>
                            <w:rPr>
                              <w:sz w:val="20"/>
                              <w:szCs w:val="20"/>
                            </w:rPr>
                          </w:pPr>
                          <w:r w:rsidRPr="00B676B6">
                            <w:rPr>
                              <w:rFonts w:asciiTheme="minorHAnsi" w:hAnsi="Calibri" w:cstheme="minorBidi"/>
                              <w:b/>
                              <w:bCs/>
                              <w:color w:val="000000" w:themeColor="text1"/>
                              <w:kern w:val="24"/>
                              <w:sz w:val="20"/>
                              <w:szCs w:val="20"/>
                            </w:rPr>
                            <w:t>RECRUITMENT</w:t>
                          </w:r>
                        </w:p>
                      </w:txbxContent>
                    </v:textbox>
                  </v:shape>
                  <v:shape id="Text Box 70" o:spid="_x0000_s1030" type="#_x0000_t202" style="position:absolute;left:8059;top:11081;width:22733;height:6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" filled="f" strokecolor="black [3213]">
                    <v:textbox>
                      <w:txbxContent>
                        <w:p w14:paraId="595394B3" w14:textId="77777777" w:rsidR="004C3C02" w:rsidRPr="00B676B6" w:rsidDel="00B44C4F" w:rsidRDefault="004C3C02" w:rsidP="005B781B">
                          <w:pPr>
                            <w:pStyle w:val="NormalWeb"/>
                            <w:jc w:val="center"/>
                            <w:rPr>
                              <w:del w:id="62" w:author="Abercrombie, Kerrie" w:date="2019-11-13T13:12:00Z"/>
                              <w:sz w:val="20"/>
                              <w:szCs w:val="20"/>
                            </w:rPr>
                          </w:pPr>
                          <w:del w:id="63" w:author="Abercrombie, Kerrie" w:date="2019-11-13T13:12:00Z">
                            <w:r w:rsidRPr="00B676B6" w:rsidDel="00B44C4F">
                              <w:rPr>
                                <w:rFonts w:asciiTheme="minorHAnsi" w:hAnsi="Calibri" w:cstheme="minorBidi"/>
                                <w:b/>
                                <w:bCs/>
                                <w:color w:val="000000" w:themeColor="text1"/>
                                <w:kern w:val="24"/>
                                <w:sz w:val="20"/>
                                <w:szCs w:val="20"/>
                              </w:rPr>
                              <w:delText>VTS TRAINING</w:delText>
                            </w:r>
                          </w:del>
                        </w:p>
                        <w:p w14:paraId="767C8FA9" w14:textId="77777777" w:rsidR="004C3C02" w:rsidRPr="00B676B6" w:rsidRDefault="004C3C02" w:rsidP="005B781B">
                          <w:pPr>
                            <w:pStyle w:val="NormalWeb"/>
                            <w:jc w:val="center"/>
                            <w:rPr>
                              <w:sz w:val="20"/>
                              <w:szCs w:val="20"/>
                            </w:rPr>
                          </w:pPr>
                          <w:del w:id="64" w:author="Abercrombie, Kerrie" w:date="2019-11-13T13:12:00Z">
                            <w:r w:rsidRPr="00B676B6" w:rsidDel="00B44C4F">
                              <w:rPr>
                                <w:rFonts w:asciiTheme="minorHAnsi" w:hAnsi="Calibri" w:cstheme="minorBidi"/>
                                <w:color w:val="000000" w:themeColor="text1"/>
                                <w:kern w:val="24"/>
                                <w:sz w:val="20"/>
                                <w:szCs w:val="20"/>
                              </w:rPr>
                              <w:delText>Accredited Training Organisation</w:delText>
                            </w:r>
                          </w:del>
                        </w:p>
                      </w:txbxContent>
                    </v:textbox>
                  </v:shape>
                  <v:shape id="Text Box 71" o:spid="_x0000_s1031" type="#_x0000_t202" style="position:absolute;left:13576;top:23060;width:12674;height:31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" filled="f" strokecolor="black [3213]">
                    <v:textbox>
                      <w:txbxContent>
                        <w:p w14:paraId="23A0312B" w14:textId="77777777" w:rsidR="004C3C02" w:rsidRPr="00B676B6" w:rsidRDefault="004C3C02" w:rsidP="005B781B">
                          <w:pPr>
                            <w:pStyle w:val="NormalWeb"/>
                            <w:jc w:val="center"/>
                            <w:rPr>
                              <w:sz w:val="20"/>
                              <w:szCs w:val="20"/>
                            </w:rPr>
                          </w:pPr>
                          <w:r w:rsidRPr="00B676B6">
                            <w:rPr>
                              <w:rFonts w:asciiTheme="minorHAnsi" w:hAnsi="Calibri" w:cstheme="minorBidi"/>
                              <w:b/>
                              <w:bCs/>
                              <w:color w:val="000000" w:themeColor="text1"/>
                              <w:kern w:val="24"/>
                              <w:sz w:val="20"/>
                              <w:szCs w:val="20"/>
                            </w:rPr>
                            <w:t>VTS AUTHORITY</w:t>
                          </w:r>
                        </w:p>
                      </w:txbxContent>
                    </v:textbox>
                  </v:shape>
                  <v:shape id="Text Box 72" o:spid="_x0000_s1032" type="#_x0000_t202" style="position:absolute;left:15861;top:28304;width:8103;height:30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" filled="f" strokecolor="black [3213]">
                    <v:textbox>
                      <w:txbxContent>
                        <w:p w14:paraId="538B1251" w14:textId="77777777" w:rsidR="004C3C02" w:rsidRPr="00B676B6" w:rsidRDefault="004C3C02" w:rsidP="005B781B">
                          <w:pPr>
                            <w:pStyle w:val="NormalWeb"/>
                            <w:jc w:val="center"/>
                            <w:rPr>
                              <w:sz w:val="20"/>
                              <w:szCs w:val="20"/>
                            </w:rPr>
                          </w:pPr>
                          <w:r w:rsidRPr="00B676B6">
                            <w:rPr>
                              <w:rFonts w:asciiTheme="minorHAnsi" w:hAnsi="Calibri" w:cstheme="minorBidi"/>
                              <w:b/>
                              <w:bCs/>
                              <w:color w:val="000000" w:themeColor="text1"/>
                              <w:kern w:val="24"/>
                              <w:sz w:val="20"/>
                              <w:szCs w:val="20"/>
                            </w:rPr>
                            <w:t>OJT</w:t>
                          </w:r>
                        </w:p>
                      </w:txbxContent>
                    </v:textbox>
                  </v:shape>
                  <v:shape id="Text Box 73" o:spid="_x0000_s1033" type="#_x0000_t202" style="position:absolute;left:13267;top:35496;width:13296;height:32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" filled="f" strokecolor="black [3213]">
                    <v:textbox>
                      <w:txbxContent>
                        <w:p w14:paraId="194A8325" w14:textId="77777777" w:rsidR="004C3C02" w:rsidRPr="00B676B6" w:rsidRDefault="004C3C02" w:rsidP="005B781B">
                          <w:pPr>
                            <w:pStyle w:val="NormalWeb"/>
                            <w:jc w:val="center"/>
                            <w:rPr>
                              <w:sz w:val="20"/>
                              <w:szCs w:val="20"/>
                            </w:rPr>
                          </w:pPr>
                          <w:r w:rsidRPr="00B676B6">
                            <w:rPr>
                              <w:rFonts w:asciiTheme="minorHAnsi" w:hAnsi="Calibri" w:cstheme="minorBidi"/>
                              <w:b/>
                              <w:bCs/>
                              <w:color w:val="000000" w:themeColor="text1"/>
                              <w:kern w:val="24"/>
                              <w:sz w:val="20"/>
                              <w:szCs w:val="20"/>
                            </w:rPr>
                            <w:t>OPERATOR</w:t>
                          </w:r>
                        </w:p>
                      </w:txbxContent>
                    </v:textbox>
                  </v:shape>
                  <v:shape id="Text Box 74" o:spid="_x0000_s1034" type="#_x0000_t202" style="position:absolute;left:13266;top:41422;width:9207;height:31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" filled="f" strokecolor="black [3213]">
                    <v:textbox>
                      <w:txbxContent>
                        <w:p w14:paraId="5A95F47D" w14:textId="77777777" w:rsidR="004C3C02" w:rsidRPr="00B676B6" w:rsidRDefault="004C3C02" w:rsidP="005B781B">
                          <w:pPr>
                            <w:pStyle w:val="NormalWeb"/>
                            <w:jc w:val="center"/>
                            <w:rPr>
                              <w:sz w:val="20"/>
                              <w:szCs w:val="20"/>
                            </w:rPr>
                          </w:pPr>
                          <w:r w:rsidRPr="00B676B6">
                            <w:rPr>
                              <w:rFonts w:asciiTheme="minorHAnsi" w:hAnsi="Calibri" w:cstheme="minorBidi"/>
                              <w:b/>
                              <w:bCs/>
                              <w:color w:val="000000" w:themeColor="text1"/>
                              <w:kern w:val="24"/>
                              <w:sz w:val="20"/>
                              <w:szCs w:val="20"/>
                            </w:rPr>
                            <w:t>SUPERVISOR</w:t>
                          </w:r>
                        </w:p>
                      </w:txbxContent>
                    </v:textbox>
                  </v:shape>
                  <v:shape id="Text Box 75" o:spid="_x0000_s1035" type="#_x0000_t202" style="position:absolute;left:20185;top:48178;width:9995;height:3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" filled="f" strokecolor="black [3213]">
                    <v:textbox>
                      <w:txbxContent>
                        <w:p w14:paraId="45D13547" w14:textId="77777777" w:rsidR="004C3C02" w:rsidRPr="00B676B6" w:rsidRDefault="004C3C02" w:rsidP="005B781B">
                          <w:pPr>
                            <w:pStyle w:val="NormalWeb"/>
                            <w:jc w:val="center"/>
                            <w:rPr>
                              <w:sz w:val="20"/>
                              <w:szCs w:val="20"/>
                            </w:rPr>
                          </w:pPr>
                          <w:r w:rsidRPr="00B676B6">
                            <w:rPr>
                              <w:rFonts w:asciiTheme="minorHAnsi" w:hAnsi="Calibri" w:cstheme="minorBidi"/>
                              <w:b/>
                              <w:bCs/>
                              <w:color w:val="000000" w:themeColor="text1"/>
                              <w:kern w:val="24"/>
                              <w:sz w:val="20"/>
                              <w:szCs w:val="20"/>
                            </w:rPr>
                            <w:t>INSTRUCTORS</w:t>
                          </w:r>
                        </w:p>
                      </w:txbxContent>
                    </v:textbox>
                  </v:shape>
                  <v:shape id="Text Box 76" o:spid="_x0000_s1036" type="#_x0000_t202" style="position:absolute;left:13266;top:53717;width:8026;height:34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" filled="f" strokecolor="black [3213]">
                    <v:textbox>
                      <w:txbxContent>
                        <w:p w14:paraId="05F5C4C8" w14:textId="77777777" w:rsidR="004C3C02" w:rsidRPr="00B676B6" w:rsidRDefault="004C3C02" w:rsidP="005B781B">
                          <w:pPr>
                            <w:pStyle w:val="NormalWeb"/>
                            <w:jc w:val="center"/>
                            <w:rPr>
                              <w:sz w:val="20"/>
                              <w:szCs w:val="20"/>
                            </w:rPr>
                          </w:pPr>
                          <w:r w:rsidRPr="00B676B6">
                            <w:rPr>
                              <w:rFonts w:asciiTheme="minorHAnsi" w:hAnsi="Calibri" w:cstheme="minorBidi"/>
                              <w:b/>
                              <w:bCs/>
                              <w:color w:val="000000" w:themeColor="text1"/>
                              <w:kern w:val="24"/>
                              <w:sz w:val="20"/>
                              <w:szCs w:val="20"/>
                            </w:rPr>
                            <w:t>MANAGER</w:t>
                          </w:r>
                        </w:p>
                      </w:txbxContent>
                    </v:textbox>
                  </v:shape>
                  <v:shape id="Text Box 77" o:spid="_x0000_s1037" type="#_x0000_t202" style="position:absolute;left:39613;top:2945;width:12046;height:176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" filled="f" strokecolor="black [3213]">
                    <v:textbox>
                      <w:txbxContent>
                        <w:p w14:paraId="408AD3EB" w14:textId="77777777" w:rsidR="004C3C02" w:rsidRPr="00B676B6" w:rsidRDefault="004C3C02" w:rsidP="005B781B">
                          <w:pPr>
                            <w:pStyle w:val="NormalWeb"/>
                            <w:jc w:val="center"/>
                            <w:rPr>
                              <w:sz w:val="20"/>
                              <w:szCs w:val="20"/>
                              <w:lang w:val="fr-FR"/>
                            </w:rPr>
                          </w:pPr>
                          <w:r w:rsidRPr="00B676B6">
                            <w:rPr>
                              <w:rFonts w:asciiTheme="minorHAnsi" w:hAnsi="Calibri" w:cstheme="minorBidi"/>
                              <w:b/>
                              <w:bCs/>
                              <w:color w:val="000000" w:themeColor="text1"/>
                              <w:kern w:val="24"/>
                              <w:sz w:val="20"/>
                              <w:szCs w:val="20"/>
                              <w:lang w:val="fr-FR"/>
                            </w:rPr>
                            <w:t>SOURCES</w:t>
                          </w:r>
                        </w:p>
                        <w:p w14:paraId="28F0BF1B" w14:textId="77777777" w:rsidR="004C3C02" w:rsidRPr="00B676B6" w:rsidRDefault="004C3C02"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PORT/HARBOUR</w:t>
                          </w:r>
                        </w:p>
                        <w:p w14:paraId="36E03564" w14:textId="77777777" w:rsidR="004C3C02" w:rsidRPr="00B676B6" w:rsidRDefault="004C3C02"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ADMINISTRATION</w:t>
                          </w:r>
                        </w:p>
                        <w:p w14:paraId="526D1B36" w14:textId="77777777" w:rsidR="004C3C02" w:rsidRPr="00B676B6" w:rsidRDefault="004C3C02"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COAST GUARD</w:t>
                          </w:r>
                        </w:p>
                        <w:p w14:paraId="3EB9D74F" w14:textId="77777777" w:rsidR="004C3C02" w:rsidRPr="00B676B6" w:rsidRDefault="004C3C02"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PILOTAGE</w:t>
                          </w:r>
                        </w:p>
                        <w:p w14:paraId="7A85D2BA" w14:textId="77777777" w:rsidR="004C3C02" w:rsidRPr="00B676B6" w:rsidRDefault="004C3C02"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MERCHANT NAVY</w:t>
                          </w:r>
                        </w:p>
                        <w:p w14:paraId="7AF23263" w14:textId="77777777" w:rsidR="004C3C02" w:rsidRPr="00B676B6" w:rsidRDefault="004C3C02" w:rsidP="005B781B">
                          <w:pPr>
                            <w:pStyle w:val="NormalWeb"/>
                            <w:jc w:val="center"/>
                            <w:rPr>
                              <w:sz w:val="20"/>
                              <w:szCs w:val="20"/>
                              <w:lang w:val="fr-FR"/>
                            </w:rPr>
                          </w:pPr>
                          <w:r w:rsidRPr="00B676B6">
                            <w:rPr>
                              <w:rFonts w:asciiTheme="minorHAnsi" w:hAnsi="Calibri" w:cstheme="minorBidi"/>
                              <w:color w:val="000000" w:themeColor="text1"/>
                              <w:kern w:val="24"/>
                              <w:sz w:val="20"/>
                              <w:szCs w:val="20"/>
                              <w:lang w:val="fr-FR"/>
                            </w:rPr>
                            <w:t>NON-MARITIME</w:t>
                          </w:r>
                        </w:p>
                      </w:txbxContent>
                    </v:textbox>
                  </v:shape>
                  <v:rect id="Rectangle 78" o:spid="_x0000_s1038" style="position:absolute;left:6545;top:21412;width:26737;height:366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" filled="f" strokecolor="black [3213]" strokeweight="2pt"/>
                  <v:shapetype id="_x0000_t32" coordsize="21600,21600" o:spt="32" o:oned="t" path="m,l21600,21600e" filled="f">
                    <v:path arrowok="t" fillok="f" o:connecttype="none"/>
                    <o:lock v:ext="edit" shapetype="t"/>
                  </v:shapetype>
                  <v:shape id="Straight Arrow Connector 79" o:spid="_x0000_s1039" type="#_x0000_t32" style="position:absolute;left:19914;top:15911;width:0;height:715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" strokecolor="black [3213]">
                    <v:stroke endarrow="block"/>
                  </v:shape>
                  <v:shape id="Straight Arrow Connector 80" o:spid="_x0000_s1040" type="#_x0000_t32" style="position:absolute;left:19914;top:31075;width:0;height:442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" strokecolor="black [3213]">
                    <v:stroke endarrow="block"/>
                  </v:shape>
                  <v:shape id="Straight Arrow Connector 81" o:spid="_x0000_s1041" type="#_x0000_t32" style="position:absolute;left:25195;top:38388;width:7;height:979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" strokecolor="black [3213]">
                    <v:stroke endarrow="block"/>
                  </v:shape>
                  <v:shape id="Straight Arrow Connector 82" o:spid="_x0000_s1042" type="#_x0000_t32" style="position:absolute;left:14995;top:38268;width:71;height:31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" strokecolor="black [3213]">
                    <v:stroke endarrow="block"/>
                  </v:shape>
                  <v:shape id="Straight Arrow Connector 83" o:spid="_x0000_s1043" type="#_x0000_t32" style="position:absolute;left:14927;top:44196;width:68;height:952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" strokecolor="black [3213]">
                    <v:stroke endarrow="block"/>
                  </v:shape>
                  <v:shape id="Straight Arrow Connector 84" o:spid="_x0000_s1044" type="#_x0000_t32" style="position:absolute;left:21374;top:44196;width:71;height:398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" strokecolor="black [3213]">
                    <v:stroke endarrow="block"/>
                  </v:shape>
                  <v:shape id="Straight Arrow Connector 85" o:spid="_x0000_s1045" type="#_x0000_t32" style="position:absolute;left:27727;top:5620;width:11893;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" strokecolor="black [3213]">
                    <v:stroke endarrow="block"/>
                  </v:shape>
                  <v:line id="Straight Connector 87" o:spid="_x0000_s1046" style="position:absolute;flip:y;visibility:visible;mso-wrap-style:square" from="45632,20616" to="45634,552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" strokecolor="black [3213]"/>
                  <v:shape id="Text Box 88" o:spid="_x0000_s1047" type="#_x0000_t202" style="position:absolute;left:31629;top:57197;width:19793;height:142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" filled="f" strokecolor="black [3213]">
                    <v:textbox>
                      <w:txbxContent>
                        <w:p w14:paraId="3883F3E1" w14:textId="77777777" w:rsidR="004C3C02" w:rsidRPr="00B676B6" w:rsidRDefault="004C3C02" w:rsidP="005B781B">
                          <w:pPr>
                            <w:pStyle w:val="NormalWeb"/>
                            <w:jc w:val="center"/>
                            <w:rPr>
                              <w:sz w:val="20"/>
                              <w:szCs w:val="20"/>
                            </w:rPr>
                          </w:pPr>
                          <w:r w:rsidRPr="00B676B6">
                            <w:rPr>
                              <w:rFonts w:asciiTheme="minorHAnsi" w:hAnsi="Calibri" w:cstheme="minorBidi"/>
                              <w:color w:val="000000" w:themeColor="text1"/>
                              <w:kern w:val="24"/>
                              <w:sz w:val="20"/>
                              <w:szCs w:val="20"/>
                            </w:rPr>
                            <w:t>OTHER VTS AUTHORITIES</w:t>
                          </w:r>
                        </w:p>
                        <w:p w14:paraId="392FD894" w14:textId="77777777" w:rsidR="004C3C02" w:rsidRPr="00B676B6" w:rsidRDefault="004C3C02" w:rsidP="005B781B">
                          <w:pPr>
                            <w:pStyle w:val="NormalWeb"/>
                            <w:jc w:val="center"/>
                            <w:rPr>
                              <w:sz w:val="20"/>
                              <w:szCs w:val="20"/>
                            </w:rPr>
                          </w:pPr>
                          <w:r w:rsidRPr="00B676B6">
                            <w:rPr>
                              <w:rFonts w:asciiTheme="minorHAnsi" w:hAnsi="Calibri" w:cstheme="minorBidi"/>
                              <w:color w:val="000000" w:themeColor="text1"/>
                              <w:kern w:val="24"/>
                              <w:sz w:val="20"/>
                              <w:szCs w:val="20"/>
                            </w:rPr>
                            <w:t>VTS TRAINING ORGANISATIONS</w:t>
                          </w:r>
                        </w:p>
                        <w:p w14:paraId="7B94776F" w14:textId="77777777" w:rsidR="004C3C02" w:rsidRPr="00B676B6" w:rsidRDefault="004C3C02" w:rsidP="005B781B">
                          <w:pPr>
                            <w:pStyle w:val="NormalWeb"/>
                            <w:jc w:val="center"/>
                            <w:rPr>
                              <w:sz w:val="20"/>
                              <w:szCs w:val="20"/>
                            </w:rPr>
                          </w:pPr>
                          <w:r w:rsidRPr="00B676B6">
                            <w:rPr>
                              <w:rFonts w:asciiTheme="minorHAnsi" w:hAnsi="Calibri" w:cstheme="minorBidi"/>
                              <w:color w:val="000000" w:themeColor="text1"/>
                              <w:kern w:val="24"/>
                              <w:sz w:val="20"/>
                              <w:szCs w:val="20"/>
                            </w:rPr>
                            <w:t>VTS CONSULTANCY</w:t>
                          </w:r>
                        </w:p>
                        <w:p w14:paraId="09B6DD15" w14:textId="77777777" w:rsidR="004C3C02" w:rsidRPr="00B676B6" w:rsidRDefault="004C3C02" w:rsidP="005B781B">
                          <w:pPr>
                            <w:pStyle w:val="NormalWeb"/>
                            <w:jc w:val="center"/>
                            <w:rPr>
                              <w:sz w:val="20"/>
                              <w:szCs w:val="20"/>
                            </w:rPr>
                          </w:pPr>
                          <w:r w:rsidRPr="00B676B6">
                            <w:rPr>
                              <w:rFonts w:asciiTheme="minorHAnsi" w:hAnsi="Calibri" w:cstheme="minorBidi"/>
                              <w:color w:val="000000" w:themeColor="text1"/>
                              <w:kern w:val="24"/>
                              <w:sz w:val="20"/>
                              <w:szCs w:val="20"/>
                            </w:rPr>
                            <w:t>NATIONAL / INTERNATIONAL</w:t>
                          </w:r>
                        </w:p>
                        <w:p w14:paraId="474C1691" w14:textId="77777777" w:rsidR="004C3C02" w:rsidRPr="00B676B6" w:rsidRDefault="004C3C02" w:rsidP="005B781B">
                          <w:pPr>
                            <w:pStyle w:val="NormalWeb"/>
                            <w:jc w:val="center"/>
                            <w:rPr>
                              <w:sz w:val="20"/>
                              <w:szCs w:val="20"/>
                            </w:rPr>
                          </w:pPr>
                          <w:r w:rsidRPr="00B676B6">
                            <w:rPr>
                              <w:rFonts w:asciiTheme="minorHAnsi" w:hAnsi="Calibri" w:cstheme="minorBidi"/>
                              <w:color w:val="000000" w:themeColor="text1"/>
                              <w:kern w:val="24"/>
                              <w:sz w:val="20"/>
                              <w:szCs w:val="20"/>
                            </w:rPr>
                            <w:t>MARITIME ADMINISTRATIONS</w:t>
                          </w:r>
                        </w:p>
                      </w:txbxContent>
                    </v:textbox>
                  </v:shape>
                  <v:shapetype id="_x0000_t33" coordsize="21600,21600" o:spt="33" o:oned="t" path="m,l21600,r,21600e" filled="f">
                    <v:stroke joinstyle="miter"/>
                    <v:path arrowok="t" fillok="f" o:connecttype="none"/>
                    <o:lock v:ext="edit" shapetype="t"/>
                  </v:shapetype>
                  <v:shape id="Elbow Connector 89" o:spid="_x0000_s1048" type="#_x0000_t33" style="position:absolute;left:21531;top:56443;width:7933;height:11168;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" strokecolor="black [3213]">
                    <v:stroke endarrow="block"/>
                  </v:shape>
                  <v:rect id="Rectangle 90" o:spid="_x0000_s1049" style="position:absolute;width:54955;height:731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" filled="f" strokecolor="black [3213]" strokeweight="2pt"/>
                </v:group>
                <v:shape id="Straight Arrow Connector 91" o:spid="_x0000_s1050" type="#_x0000_t32" style="position:absolute;left:21195;top:55104;width:24437;height: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" strokecolor="black [3213]">
                  <v:stroke startarrow="block"/>
                </v:shape>
                <v:shape id="Straight Arrow Connector 92" o:spid="_x0000_s1051" type="#_x0000_t32" style="position:absolute;left:19914;top:7192;width:50;height:38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" strokecolor="black [3213]">
                  <v:stroke endarrow="block"/>
                </v:shape>
                <w10:anchorlock/>
              </v:group>
            </w:pict>
          </mc:Fallback>
        </mc:AlternateContent>
      </w:r>
    </w:p>
    <w:p w14:paraId="4043D278" w14:textId="2F83B519" w:rsidR="005B781B" w:rsidRDefault="005B781B" w:rsidP="00D73F19">
      <w:pPr>
        <w:pStyle w:val="Figurecaption"/>
      </w:pPr>
      <w:bookmarkStart w:id="62" w:name="_Toc478390510"/>
      <w:bookmarkStart w:id="63" w:name="_Ref478391303"/>
      <w:bookmarkStart w:id="64" w:name="_Toc30690894"/>
      <w:r w:rsidRPr="009F76A4">
        <w:rPr>
          <w:lang w:eastAsia="en-GB"/>
        </w:rPr>
        <w:lastRenderedPageBreak/>
        <w:t xml:space="preserve">Career </w:t>
      </w:r>
      <w:commentRangeStart w:id="65"/>
      <w:r w:rsidRPr="009F76A4">
        <w:rPr>
          <w:lang w:eastAsia="en-GB"/>
        </w:rPr>
        <w:t>progression</w:t>
      </w:r>
      <w:bookmarkEnd w:id="62"/>
      <w:bookmarkEnd w:id="63"/>
      <w:commentRangeEnd w:id="65"/>
      <w:r>
        <w:rPr>
          <w:rStyle w:val="CommentReference"/>
          <w:b w:val="0"/>
          <w:bCs w:val="0"/>
          <w:i w:val="0"/>
          <w:color w:val="auto"/>
          <w:u w:val="none"/>
        </w:rPr>
        <w:commentReference w:id="65"/>
      </w:r>
      <w:bookmarkEnd w:id="64"/>
    </w:p>
    <w:p w14:paraId="01541B21" w14:textId="7DD70DCB" w:rsidR="00854BCE" w:rsidRPr="00F55AD7" w:rsidRDefault="00646AFD" w:rsidP="00646AFD">
      <w:pPr>
        <w:pStyle w:val="Heading1"/>
        <w:rPr>
          <w:caps w:val="0"/>
        </w:rPr>
      </w:pPr>
      <w:bookmarkStart w:id="66" w:name="_Toc31656842"/>
      <w:r w:rsidRPr="00F55AD7">
        <w:rPr>
          <w:caps w:val="0"/>
        </w:rPr>
        <w:t>DEFINITIONS</w:t>
      </w:r>
      <w:bookmarkEnd w:id="66"/>
    </w:p>
    <w:p w14:paraId="1146710D" w14:textId="2A7FF79C" w:rsidR="00646AFD" w:rsidRPr="00F55AD7" w:rsidRDefault="00646AFD" w:rsidP="00646AFD">
      <w:pPr>
        <w:pStyle w:val="Heading1separatationline"/>
      </w:pPr>
    </w:p>
    <w:p w14:paraId="681BB91D" w14:textId="6E560AB9" w:rsidR="00933EE0" w:rsidRDefault="00C843AC" w:rsidP="00C843AC">
      <w:pPr>
        <w:pStyle w:val="Acronym"/>
        <w:ind w:left="0" w:firstLine="0"/>
      </w:pPr>
      <w:r w:rsidRPr="00C843AC">
        <w:rPr>
          <w:rStyle w:val="BodyTextChar"/>
        </w:rPr>
        <w:t xml:space="preserve">The definitions of terms used in this Guideline can be found in the International Dictionary of Marine Aids to Navigation (IALA Dictionary) at </w:t>
      </w:r>
      <w:hyperlink r:id="rId29" w:history="1">
        <w:r w:rsidRPr="00C843AC">
          <w:rPr>
            <w:rStyle w:val="BodyTextChar"/>
          </w:rPr>
          <w:t>http://www.iala-aism.org/wiki/dictionary</w:t>
        </w:r>
      </w:hyperlink>
      <w:r>
        <w:rPr>
          <w:rStyle w:val="BodyTextChar"/>
        </w:rPr>
        <w:t xml:space="preserve"> </w:t>
      </w:r>
      <w:r w:rsidRPr="00C843AC">
        <w:rPr>
          <w:rStyle w:val="BodyTextChar"/>
        </w:rPr>
        <w:t xml:space="preserve">and were checked as correct at the time of going to print. </w:t>
      </w:r>
      <w:r>
        <w:rPr>
          <w:rStyle w:val="BodyTextChar"/>
        </w:rPr>
        <w:t xml:space="preserve"> </w:t>
      </w:r>
      <w:r w:rsidRPr="00C843AC">
        <w:rPr>
          <w:rStyle w:val="BodyTextChar"/>
        </w:rPr>
        <w:t>Where conflict arises, the IALA Dictionary should be considered as</w:t>
      </w:r>
      <w:r w:rsidRPr="00C843AC">
        <w:t xml:space="preserve"> the authoritative source of definitions used in IALA documents.</w:t>
      </w:r>
    </w:p>
    <w:p w14:paraId="0A996F18" w14:textId="23D02871" w:rsidR="00933EE0" w:rsidRDefault="00933EE0" w:rsidP="00933EE0">
      <w:pPr>
        <w:pStyle w:val="Heading1"/>
        <w:rPr>
          <w:caps w:val="0"/>
        </w:rPr>
      </w:pPr>
      <w:bookmarkStart w:id="67" w:name="_Toc31656843"/>
      <w:r w:rsidRPr="00F55AD7">
        <w:rPr>
          <w:caps w:val="0"/>
        </w:rPr>
        <w:t>ACRONYMS</w:t>
      </w:r>
      <w:bookmarkEnd w:id="67"/>
    </w:p>
    <w:p w14:paraId="03AC3E29" w14:textId="77777777" w:rsidR="00933EE0" w:rsidRPr="00933EE0" w:rsidRDefault="00933EE0" w:rsidP="00933EE0">
      <w:pPr>
        <w:pStyle w:val="Heading1separatationline"/>
      </w:pPr>
    </w:p>
    <w:p w14:paraId="200B654D" w14:textId="7C04282C" w:rsidR="00646AFD" w:rsidRDefault="00D603BF" w:rsidP="00D603BF">
      <w:pPr>
        <w:pStyle w:val="Acronym"/>
      </w:pPr>
      <w:r>
        <w:t>[Acronym]</w:t>
      </w:r>
      <w:r w:rsidR="001B60A6" w:rsidRPr="00F55AD7">
        <w:tab/>
      </w:r>
      <w:r>
        <w:t>[Acronym]</w:t>
      </w:r>
    </w:p>
    <w:p w14:paraId="46860ECE" w14:textId="3EEA2BCC" w:rsidR="00D603BF" w:rsidRDefault="00D603BF" w:rsidP="00D603BF">
      <w:pPr>
        <w:pStyle w:val="Acronym"/>
      </w:pPr>
      <w:r>
        <w:t>[Acronym]</w:t>
      </w:r>
      <w:r>
        <w:tab/>
        <w:t>[Acronym]</w:t>
      </w:r>
    </w:p>
    <w:p w14:paraId="1FF2C131" w14:textId="0F2057B1" w:rsidR="00D603BF" w:rsidRDefault="00D603BF" w:rsidP="00D603BF">
      <w:pPr>
        <w:pStyle w:val="Acronym"/>
      </w:pPr>
      <w:r>
        <w:t>…</w:t>
      </w:r>
      <w:r>
        <w:tab/>
        <w:t>…</w:t>
      </w:r>
    </w:p>
    <w:p w14:paraId="66D0E09D" w14:textId="03832FC1" w:rsidR="0085341F" w:rsidRDefault="0085341F" w:rsidP="00D603BF">
      <w:pPr>
        <w:pStyle w:val="Acronym"/>
      </w:pPr>
    </w:p>
    <w:p w14:paraId="42AF6FDF" w14:textId="5D184C83" w:rsidR="0085341F" w:rsidRPr="00F55AD7" w:rsidRDefault="0085341F" w:rsidP="00DC114F">
      <w:pPr>
        <w:pStyle w:val="BodyText"/>
      </w:pPr>
    </w:p>
    <w:sectPr w:rsidR="0085341F" w:rsidRPr="00F55AD7" w:rsidSect="003A6A32">
      <w:headerReference w:type="even" r:id="rId30"/>
      <w:headerReference w:type="default" r:id="rId31"/>
      <w:footerReference w:type="default" r:id="rId32"/>
      <w:headerReference w:type="first" r:id="rId33"/>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5" w:author="Abercrombie, Kerrie" w:date="2019-10-30T10:49:00Z" w:initials="AK">
    <w:p w14:paraId="5A5C7359" w14:textId="5A3EF862" w:rsidR="004C3C02" w:rsidRDefault="004C3C02">
      <w:pPr>
        <w:pStyle w:val="CommentText"/>
      </w:pPr>
      <w:r>
        <w:rPr>
          <w:rStyle w:val="CommentReference"/>
        </w:rPr>
        <w:annotationRef/>
      </w:r>
      <w:r>
        <w:t>This combines existing sections from R103, section 4.2.1 and Appendix 4.   And Section 1310 from the IALA Manual 2016</w:t>
      </w:r>
    </w:p>
  </w:comment>
  <w:comment w:id="18" w:author="Abercrombie, Kerrie" w:date="2020-02-03T20:31:00Z" w:initials="AK">
    <w:p w14:paraId="440CDE39" w14:textId="72684427" w:rsidR="004C3C02" w:rsidRDefault="004C3C02">
      <w:pPr>
        <w:pStyle w:val="CommentText"/>
      </w:pPr>
      <w:r>
        <w:rPr>
          <w:rStyle w:val="CommentReference"/>
        </w:rPr>
        <w:annotationRef/>
      </w:r>
      <w:r>
        <w:t xml:space="preserve">New section.  </w:t>
      </w:r>
      <w:r w:rsidR="00A5309E">
        <w:t>It was suggested</w:t>
      </w:r>
      <w:r>
        <w:t xml:space="preserve"> </w:t>
      </w:r>
      <w:r w:rsidR="00A5309E">
        <w:t>there</w:t>
      </w:r>
      <w:r>
        <w:t xml:space="preserve"> should be a section </w:t>
      </w:r>
      <w:r w:rsidR="00A5309E">
        <w:t>around</w:t>
      </w:r>
      <w:r>
        <w:t xml:space="preserve"> “shiftwork preparedness and awareness” within the document. See what you think</w:t>
      </w:r>
      <w:r w:rsidR="00A5309E">
        <w:t>…</w:t>
      </w:r>
    </w:p>
  </w:comment>
  <w:comment w:id="22" w:author="Abercrombie, Kerrie" w:date="2020-01-17T13:46:00Z" w:initials="AK">
    <w:p w14:paraId="0427C175" w14:textId="77777777" w:rsidR="004C3C02" w:rsidRDefault="004C3C02" w:rsidP="00EB26BA">
      <w:pPr>
        <w:pStyle w:val="BodyText"/>
        <w:spacing w:before="60" w:after="60" w:line="240" w:lineRule="auto"/>
        <w:jc w:val="both"/>
        <w:rPr>
          <w:rFonts w:ascii="Calibri" w:hAnsi="Calibri"/>
        </w:rPr>
      </w:pPr>
      <w:r>
        <w:rPr>
          <w:rStyle w:val="CommentReference"/>
        </w:rPr>
        <w:annotationRef/>
      </w:r>
      <w:r>
        <w:t xml:space="preserve"> </w:t>
      </w:r>
      <w:r w:rsidRPr="0060695D">
        <w:rPr>
          <w:rFonts w:ascii="Calibri" w:hAnsi="Calibri"/>
        </w:rPr>
        <w:t>The current ti</w:t>
      </w:r>
      <w:r>
        <w:rPr>
          <w:rFonts w:ascii="Calibri" w:hAnsi="Calibri"/>
        </w:rPr>
        <w:t xml:space="preserve">tle does not adequately reflect </w:t>
      </w:r>
      <w:r w:rsidRPr="0060695D">
        <w:rPr>
          <w:rFonts w:ascii="Calibri" w:hAnsi="Calibri"/>
        </w:rPr>
        <w:t>what the guidance is about</w:t>
      </w:r>
      <w:r>
        <w:rPr>
          <w:rFonts w:ascii="Calibri" w:hAnsi="Calibri"/>
        </w:rPr>
        <w:t xml:space="preserve"> and consideration should be given to amending the </w:t>
      </w:r>
      <w:r w:rsidRPr="0060695D">
        <w:rPr>
          <w:rFonts w:ascii="Calibri" w:hAnsi="Calibri"/>
        </w:rPr>
        <w:t>title to “Assessment of Prior lea</w:t>
      </w:r>
      <w:r>
        <w:rPr>
          <w:rFonts w:ascii="Calibri" w:hAnsi="Calibri"/>
        </w:rPr>
        <w:t>r</w:t>
      </w:r>
      <w:r w:rsidRPr="0060695D">
        <w:rPr>
          <w:rFonts w:ascii="Calibri" w:hAnsi="Calibri"/>
        </w:rPr>
        <w:t>ning exem</w:t>
      </w:r>
      <w:r>
        <w:rPr>
          <w:rFonts w:ascii="Calibri" w:hAnsi="Calibri"/>
        </w:rPr>
        <w:t>ptions for VTS model courses”</w:t>
      </w:r>
    </w:p>
    <w:p w14:paraId="6E4A3277" w14:textId="77777777" w:rsidR="004C3C02" w:rsidRDefault="004C3C02" w:rsidP="00EB26BA">
      <w:pPr>
        <w:pStyle w:val="BodyText"/>
        <w:spacing w:before="60" w:after="60" w:line="240" w:lineRule="auto"/>
        <w:jc w:val="both"/>
        <w:rPr>
          <w:rFonts w:ascii="Calibri" w:hAnsi="Calibri"/>
        </w:rPr>
      </w:pPr>
    </w:p>
    <w:p w14:paraId="0DE8D9FA" w14:textId="64894031" w:rsidR="004C3C02" w:rsidRPr="00D47BC0" w:rsidRDefault="004C3C02" w:rsidP="00EB26BA">
      <w:pPr>
        <w:pStyle w:val="BodyText"/>
        <w:spacing w:before="60" w:after="60" w:line="240" w:lineRule="auto"/>
        <w:jc w:val="both"/>
        <w:rPr>
          <w:rFonts w:ascii="Calibri" w:hAnsi="Calibri"/>
        </w:rPr>
      </w:pPr>
      <w:r>
        <w:rPr>
          <w:rFonts w:ascii="Calibri" w:hAnsi="Calibri"/>
        </w:rPr>
        <w:t>The previous 1017 title was Guideline on “Assessment of training for VTS”</w:t>
      </w:r>
    </w:p>
  </w:comment>
  <w:comment w:id="24" w:author="Abercrombie, Kerrie" w:date="2020-01-08T10:33:00Z" w:initials="AK">
    <w:p w14:paraId="1B623918" w14:textId="4ABE1B9A" w:rsidR="004C3C02" w:rsidRDefault="004C3C02">
      <w:pPr>
        <w:pStyle w:val="CommentText"/>
      </w:pPr>
      <w:r>
        <w:rPr>
          <w:rStyle w:val="CommentReference"/>
        </w:rPr>
        <w:annotationRef/>
      </w:r>
      <w:r w:rsidR="00FB630E">
        <w:t>It is s</w:t>
      </w:r>
      <w:r>
        <w:t xml:space="preserve">uggested that the model course </w:t>
      </w:r>
      <w:r w:rsidR="00FB630E">
        <w:t xml:space="preserve">could </w:t>
      </w:r>
      <w:r>
        <w:t>be refocus</w:t>
      </w:r>
      <w:r w:rsidR="00A0225B">
        <w:t>sed on the</w:t>
      </w:r>
      <w:r>
        <w:t xml:space="preserve"> ‘revalidation of formal VTS qualifications’. </w:t>
      </w:r>
      <w:r w:rsidR="00A0225B">
        <w:t xml:space="preserve">Further, it may be appropriate to give consideration to amending the V103/5 model course title to “Revalidation of VTS Qualifications”.  </w:t>
      </w:r>
    </w:p>
    <w:p w14:paraId="75879DE9" w14:textId="77777777" w:rsidR="00A0225B" w:rsidRDefault="00A0225B">
      <w:pPr>
        <w:pStyle w:val="CommentText"/>
      </w:pPr>
    </w:p>
    <w:p w14:paraId="522E9864" w14:textId="4EBD042A" w:rsidR="004C3C02" w:rsidRDefault="004C3C02">
      <w:pPr>
        <w:pStyle w:val="CommentText"/>
      </w:pPr>
      <w:r>
        <w:t xml:space="preserve">Adaptation and update training </w:t>
      </w:r>
      <w:r w:rsidR="00A0225B">
        <w:t>are</w:t>
      </w:r>
      <w:r>
        <w:t xml:space="preserve"> often considered to be part of ongoing refresher training that a VTS authority needs to routinely undertake. </w:t>
      </w:r>
      <w:r w:rsidR="00FB630E">
        <w:t xml:space="preserve">This should not be mixed with formal training to revalidate qualifications. </w:t>
      </w:r>
    </w:p>
  </w:comment>
  <w:comment w:id="27" w:author="Abercrombie, Kerrie" w:date="2019-11-13T13:17:00Z" w:initials="AK">
    <w:p w14:paraId="00C6FB55" w14:textId="571EC2C8" w:rsidR="004C3C02" w:rsidRDefault="004C3C02">
      <w:pPr>
        <w:pStyle w:val="CommentText"/>
      </w:pPr>
      <w:r>
        <w:rPr>
          <w:rStyle w:val="CommentReference"/>
        </w:rPr>
        <w:annotationRef/>
      </w:r>
      <w:r w:rsidR="00A0225B">
        <w:t xml:space="preserve">Consideration will need to given to the scope of this course and </w:t>
      </w:r>
      <w:r>
        <w:t xml:space="preserve">whether </w:t>
      </w:r>
      <w:r w:rsidR="00A0225B">
        <w:t xml:space="preserve">its </w:t>
      </w:r>
      <w:r>
        <w:t>focus should be changed to</w:t>
      </w:r>
      <w:r w:rsidR="00A0225B">
        <w:t xml:space="preserve"> be more of</w:t>
      </w:r>
      <w:r>
        <w:t xml:space="preserve"> an advanced course rather than a specific supervisor role</w:t>
      </w:r>
    </w:p>
  </w:comment>
  <w:comment w:id="30" w:author="Abercrombie, Kerrie" w:date="2020-02-03T20:46:00Z" w:initials="AK">
    <w:p w14:paraId="608AB17A" w14:textId="16E8169F" w:rsidR="00A0225B" w:rsidRDefault="00A0225B" w:rsidP="00A0225B">
      <w:pPr>
        <w:pStyle w:val="CommentText"/>
      </w:pPr>
      <w:r>
        <w:rPr>
          <w:rStyle w:val="CommentReference"/>
        </w:rPr>
        <w:annotationRef/>
      </w:r>
      <w:r>
        <w:t xml:space="preserve">Consideration should be given to amending the title of this model course – as its scope </w:t>
      </w:r>
      <w:r w:rsidR="00FB630E">
        <w:t>needs to be</w:t>
      </w:r>
      <w:r>
        <w:t xml:space="preserve"> much broader.  VTS personnel responsible for delivering VTS training may need to deliver OJT, adaptation or update training. </w:t>
      </w:r>
    </w:p>
    <w:p w14:paraId="355899D0" w14:textId="16A2E699" w:rsidR="00A0225B" w:rsidRDefault="00A0225B" w:rsidP="00A0225B">
      <w:pPr>
        <w:pStyle w:val="CommentText"/>
      </w:pPr>
    </w:p>
    <w:p w14:paraId="0275308F" w14:textId="7BFFFD60" w:rsidR="00A0225B" w:rsidRDefault="00A0225B" w:rsidP="00A0225B">
      <w:pPr>
        <w:pStyle w:val="CommentText"/>
      </w:pPr>
      <w:r>
        <w:t xml:space="preserve">Depending if its agreed to broaden the scope of this course, this suggested text </w:t>
      </w:r>
      <w:r w:rsidR="00FB630E">
        <w:t xml:space="preserve">under section 6.3.4 </w:t>
      </w:r>
      <w:r>
        <w:t>will need to be amended accordingly to reflect that an individual may also deliver adaptation or update training.</w:t>
      </w:r>
    </w:p>
    <w:p w14:paraId="43C77348" w14:textId="77777777" w:rsidR="00A0225B" w:rsidRDefault="00A0225B" w:rsidP="00A0225B">
      <w:pPr>
        <w:pStyle w:val="CommentText"/>
        <w:rPr>
          <w:rFonts w:ascii="Calibri" w:hAnsi="Calibri"/>
        </w:rPr>
      </w:pPr>
    </w:p>
    <w:p w14:paraId="1A336A80" w14:textId="3989226B" w:rsidR="00A0225B" w:rsidRDefault="00A0225B" w:rsidP="00A0225B">
      <w:pPr>
        <w:pStyle w:val="CommentText"/>
      </w:pPr>
      <w:r>
        <w:rPr>
          <w:rFonts w:ascii="Calibri" w:hAnsi="Calibri"/>
        </w:rPr>
        <w:t xml:space="preserve">An alternative title for this model course could be </w:t>
      </w:r>
      <w:r w:rsidRPr="00280D8A">
        <w:rPr>
          <w:rFonts w:ascii="Calibri" w:hAnsi="Calibri"/>
        </w:rPr>
        <w:t>“Delivering VTS training - Train the Trainer”</w:t>
      </w:r>
    </w:p>
  </w:comment>
  <w:comment w:id="48" w:author="Abercrombie, Kerrie" w:date="2020-01-17T14:15:00Z" w:initials="AK">
    <w:p w14:paraId="35E95D2C" w14:textId="4E506DED" w:rsidR="004C3C02" w:rsidRDefault="004C3C02">
      <w:pPr>
        <w:pStyle w:val="CommentText"/>
      </w:pPr>
      <w:r>
        <w:rPr>
          <w:rStyle w:val="CommentReference"/>
        </w:rPr>
        <w:annotationRef/>
      </w:r>
      <w:r w:rsidRPr="00676F55">
        <w:rPr>
          <w:rFonts w:ascii="Calibri" w:hAnsi="Calibri"/>
        </w:rPr>
        <w:t>Consideration should be given to removing the existing references to “recurrent” training as it is anothe</w:t>
      </w:r>
      <w:r w:rsidR="00902F05">
        <w:rPr>
          <w:rFonts w:ascii="Calibri" w:hAnsi="Calibri"/>
        </w:rPr>
        <w:t>r term that has been</w:t>
      </w:r>
      <w:r w:rsidRPr="00676F55">
        <w:rPr>
          <w:rFonts w:ascii="Calibri" w:hAnsi="Calibri"/>
        </w:rPr>
        <w:t xml:space="preserve"> introduced. People more commonly refer to the “revalidation of their qualifications” and it is recommended that these references </w:t>
      </w:r>
      <w:r w:rsidR="00902F05">
        <w:rPr>
          <w:rFonts w:ascii="Calibri" w:hAnsi="Calibri"/>
        </w:rPr>
        <w:t xml:space="preserve">to recurrent should </w:t>
      </w:r>
      <w:r w:rsidRPr="00676F55">
        <w:rPr>
          <w:rFonts w:ascii="Calibri" w:hAnsi="Calibri"/>
        </w:rPr>
        <w:t>be changed to “revalidation”.</w:t>
      </w:r>
    </w:p>
  </w:comment>
  <w:comment w:id="52" w:author="Abercrombie, Kerrie" w:date="2020-02-03T20:56:00Z" w:initials="AK">
    <w:p w14:paraId="76273E80" w14:textId="118623E5" w:rsidR="00902F05" w:rsidRDefault="00902F05">
      <w:pPr>
        <w:pStyle w:val="CommentText"/>
      </w:pPr>
      <w:r>
        <w:rPr>
          <w:rStyle w:val="CommentReference"/>
        </w:rPr>
        <w:annotationRef/>
      </w:r>
      <w:r>
        <w:t>Content summarised from V103/5 model course</w:t>
      </w:r>
    </w:p>
  </w:comment>
  <w:comment w:id="54" w:author="Abercrombie, Kerrie" w:date="2020-02-03T20:57:00Z" w:initials="AK">
    <w:p w14:paraId="2B694EC7" w14:textId="06CFDE4F" w:rsidR="00902F05" w:rsidRDefault="00902F05">
      <w:pPr>
        <w:pStyle w:val="CommentText"/>
      </w:pPr>
      <w:r>
        <w:rPr>
          <w:rStyle w:val="CommentReference"/>
        </w:rPr>
        <w:annotationRef/>
      </w:r>
      <w:r>
        <w:t>Content summarised from V103/5 model course</w:t>
      </w:r>
    </w:p>
  </w:comment>
  <w:comment w:id="56" w:author="Abercrombie, Kerrie" w:date="2020-02-03T20:57:00Z" w:initials="AK">
    <w:p w14:paraId="1F29E638" w14:textId="3E0051F8" w:rsidR="00902F05" w:rsidRDefault="00902F05">
      <w:pPr>
        <w:pStyle w:val="CommentText"/>
      </w:pPr>
      <w:r>
        <w:rPr>
          <w:rStyle w:val="CommentReference"/>
        </w:rPr>
        <w:annotationRef/>
      </w:r>
      <w:r>
        <w:t>Content adapted from V103/5 model course</w:t>
      </w:r>
      <w:r w:rsidR="00FB630E">
        <w:t xml:space="preserve"> annex</w:t>
      </w:r>
    </w:p>
  </w:comment>
  <w:comment w:id="65" w:author="Abercrombie, Kerrie" w:date="2020-01-17T11:56:00Z" w:initials="AK">
    <w:p w14:paraId="2EBB02B9" w14:textId="77777777" w:rsidR="004C3C02" w:rsidRDefault="004C3C02" w:rsidP="005B781B">
      <w:pPr>
        <w:pStyle w:val="CommentText"/>
      </w:pPr>
      <w:r>
        <w:rPr>
          <w:rStyle w:val="CommentReference"/>
        </w:rPr>
        <w:annotationRef/>
      </w:r>
      <w:r>
        <w:t>This diagram perhaps could be simplified/redone?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A5C7359" w15:done="0"/>
  <w15:commentEx w15:paraId="440CDE39" w15:done="0"/>
  <w15:commentEx w15:paraId="0DE8D9FA" w15:done="0"/>
  <w15:commentEx w15:paraId="522E9864" w15:done="0"/>
  <w15:commentEx w15:paraId="00C6FB55" w15:done="0"/>
  <w15:commentEx w15:paraId="1A336A80" w15:done="0"/>
  <w15:commentEx w15:paraId="35E95D2C" w15:done="0"/>
  <w15:commentEx w15:paraId="76273E80" w15:done="0"/>
  <w15:commentEx w15:paraId="2B694EC7" w15:done="0"/>
  <w15:commentEx w15:paraId="1F29E638" w15:done="0"/>
  <w15:commentEx w15:paraId="2EBB02B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A5C7359" w16cid:durableId="21E2993C"/>
  <w16cid:commentId w16cid:paraId="440CDE39" w16cid:durableId="21E2993D"/>
  <w16cid:commentId w16cid:paraId="0DE8D9FA" w16cid:durableId="21E2993E"/>
  <w16cid:commentId w16cid:paraId="522E9864" w16cid:durableId="21E2993F"/>
  <w16cid:commentId w16cid:paraId="00C6FB55" w16cid:durableId="21E29940"/>
  <w16cid:commentId w16cid:paraId="1A336A80" w16cid:durableId="21E29941"/>
  <w16cid:commentId w16cid:paraId="35E95D2C" w16cid:durableId="21E29942"/>
  <w16cid:commentId w16cid:paraId="76273E80" w16cid:durableId="21E29943"/>
  <w16cid:commentId w16cid:paraId="2B694EC7" w16cid:durableId="21E29944"/>
  <w16cid:commentId w16cid:paraId="1F29E638" w16cid:durableId="21E29945"/>
  <w16cid:commentId w16cid:paraId="2EBB02B9" w16cid:durableId="21E2994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A1F0D9" w14:textId="77777777" w:rsidR="004C3C02" w:rsidRDefault="004C3C02" w:rsidP="003274DB">
      <w:r>
        <w:separator/>
      </w:r>
    </w:p>
    <w:p w14:paraId="42A191BE" w14:textId="77777777" w:rsidR="004C3C02" w:rsidRDefault="004C3C02"/>
  </w:endnote>
  <w:endnote w:type="continuationSeparator" w:id="0">
    <w:p w14:paraId="649D8370" w14:textId="77777777" w:rsidR="004C3C02" w:rsidRDefault="004C3C02" w:rsidP="003274DB">
      <w:r>
        <w:continuationSeparator/>
      </w:r>
    </w:p>
    <w:p w14:paraId="09C83D47" w14:textId="77777777" w:rsidR="004C3C02" w:rsidRDefault="004C3C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6AC97" w14:textId="77777777" w:rsidR="004C3C02" w:rsidRDefault="004C3C02"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4C3C02" w:rsidRDefault="004C3C02"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4C3C02" w:rsidRDefault="004C3C02"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4C3C02" w:rsidRDefault="004C3C02"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4C3C02" w:rsidRDefault="004C3C02"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386AA" w14:textId="0EA69338" w:rsidR="004C3C02" w:rsidRDefault="004C3C02" w:rsidP="008747E0">
    <w:pPr>
      <w:pStyle w:val="Footer"/>
    </w:pPr>
    <w:r w:rsidRPr="00442889">
      <w:rPr>
        <w:noProof/>
        <w:lang w:val="en-AU" w:eastAsia="en-AU"/>
      </w:rPr>
      <w:drawing>
        <wp:anchor distT="0" distB="0" distL="114300" distR="114300" simplePos="0" relativeHeight="251661312" behindDoc="1" locked="0" layoutInCell="1" allowOverlap="1" wp14:anchorId="278B4932" wp14:editId="56958193">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mc:AlternateContent>
        <mc:Choice Requires="wps">
          <w:drawing>
            <wp:anchor distT="0" distB="0" distL="114300" distR="114300" simplePos="0" relativeHeight="251669504" behindDoc="0" locked="0" layoutInCell="1" allowOverlap="1" wp14:anchorId="6632812E" wp14:editId="3A92A9D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7B7BB2F5"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4C3C02" w:rsidRPr="00ED2A8D" w:rsidRDefault="004C3C02" w:rsidP="008747E0">
    <w:pPr>
      <w:pStyle w:val="Footer"/>
    </w:pPr>
  </w:p>
  <w:p w14:paraId="05175766" w14:textId="4098D326" w:rsidR="004C3C02" w:rsidRPr="00ED2A8D" w:rsidRDefault="004C3C02" w:rsidP="002735DD">
    <w:pPr>
      <w:pStyle w:val="Footer"/>
      <w:tabs>
        <w:tab w:val="left" w:pos="1781"/>
      </w:tabs>
    </w:pPr>
    <w:r>
      <w:tab/>
    </w:r>
  </w:p>
  <w:p w14:paraId="6B80A5D7" w14:textId="77777777" w:rsidR="004C3C02" w:rsidRPr="00ED2A8D" w:rsidRDefault="004C3C02" w:rsidP="008747E0">
    <w:pPr>
      <w:pStyle w:val="Footer"/>
    </w:pPr>
  </w:p>
  <w:p w14:paraId="41671561" w14:textId="6F50965C" w:rsidR="004C3C02" w:rsidRPr="00ED2A8D" w:rsidRDefault="004C3C02"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D9A86" w14:textId="77777777" w:rsidR="004C3C02" w:rsidRDefault="004C3C02" w:rsidP="00525922">
    <w:pPr>
      <w:pStyle w:val="Footerlandscape"/>
    </w:pPr>
    <w:r>
      <w:rPr>
        <w:noProof/>
        <w:lang w:val="en-AU" w:eastAsia="en-AU"/>
      </w:rPr>
      <mc:AlternateContent>
        <mc:Choice Requires="wps">
          <w:drawing>
            <wp:anchor distT="0" distB="0" distL="114300" distR="114300" simplePos="0" relativeHeight="251691008" behindDoc="0" locked="0" layoutInCell="1" allowOverlap="1" wp14:anchorId="4C736DAB" wp14:editId="0343268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v="urn:schemas-microsoft-com:mac:vml" xmlns:mo="http://schemas.microsoft.com/office/mac/office/2008/main">
          <w:pict>
            <v:line w14:anchorId="5A568059"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59534113" w:rsidR="004C3C02" w:rsidRPr="00C907DF" w:rsidRDefault="004C3C02"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0768D0">
      <w:rPr>
        <w:noProof/>
        <w:szCs w:val="15"/>
      </w:rPr>
      <w:t>Guideline</w:t>
    </w:r>
    <w:r>
      <w:rPr>
        <w:noProof/>
        <w:szCs w:val="15"/>
        <w:lang w:val="fr-FR"/>
      </w:rPr>
      <w:t xml:space="preserve"> number</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5E2AEC1B" w:rsidR="004C3C02" w:rsidRPr="00525922" w:rsidRDefault="004C3C02"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A075A" w14:textId="77777777" w:rsidR="004C3C02" w:rsidRPr="00C716E5" w:rsidRDefault="004C3C02" w:rsidP="00C716E5">
    <w:pPr>
      <w:pStyle w:val="Footer"/>
      <w:rPr>
        <w:sz w:val="15"/>
        <w:szCs w:val="15"/>
      </w:rPr>
    </w:pPr>
  </w:p>
  <w:p w14:paraId="6FC904F9" w14:textId="77777777" w:rsidR="004C3C02" w:rsidRDefault="004C3C02" w:rsidP="00C716E5">
    <w:pPr>
      <w:pStyle w:val="Footerportrait"/>
    </w:pPr>
  </w:p>
  <w:p w14:paraId="0DD0B946" w14:textId="0FF2B50B" w:rsidR="004C3C02" w:rsidRPr="00C907DF" w:rsidRDefault="00A63D7D" w:rsidP="00C716E5">
    <w:pPr>
      <w:pStyle w:val="Footerportrait"/>
      <w:rPr>
        <w:rStyle w:val="PageNumber"/>
        <w:szCs w:val="15"/>
      </w:rPr>
    </w:pPr>
    <w:fldSimple w:instr=" STYLEREF &quot;Document type&quot; \* MERGEFORMAT ">
      <w:r w:rsidR="006C4A7B">
        <w:t>IALA Guideline</w:t>
      </w:r>
    </w:fldSimple>
    <w:r w:rsidR="004C3C02" w:rsidRPr="00C907DF">
      <w:t xml:space="preserve"> </w:t>
    </w:r>
    <w:fldSimple w:instr=" STYLEREF &quot;Document number&quot; \* MERGEFORMAT ">
      <w:r w:rsidR="006C4A7B">
        <w:t>Guideline XXXX</w:t>
      </w:r>
    </w:fldSimple>
    <w:r w:rsidR="004C3C02" w:rsidRPr="00C907DF">
      <w:t xml:space="preserve"> –</w:t>
    </w:r>
    <w:r w:rsidR="004C3C02">
      <w:t xml:space="preserve"> </w:t>
    </w:r>
    <w:r w:rsidR="004C3C02">
      <w:fldChar w:fldCharType="begin"/>
    </w:r>
    <w:r w:rsidR="004C3C02">
      <w:instrText xml:space="preserve"> STYLEREF "Document name" \* MERGEFORMAT </w:instrText>
    </w:r>
    <w:r w:rsidR="004C3C02">
      <w:fldChar w:fldCharType="end"/>
    </w:r>
  </w:p>
  <w:p w14:paraId="1B606CCD" w14:textId="200065A4" w:rsidR="004C3C02" w:rsidRPr="00C907DF" w:rsidRDefault="00A63D7D" w:rsidP="00C716E5">
    <w:pPr>
      <w:pStyle w:val="Footerportrait"/>
    </w:pPr>
    <w:fldSimple w:instr=" STYLEREF &quot;Edition number&quot; \* MERGEFORMAT ">
      <w:r w:rsidR="006C4A7B">
        <w:t>Edition 1.0</w:t>
      </w:r>
    </w:fldSimple>
    <w:r w:rsidR="004C3C02">
      <w:t xml:space="preserve">  </w:t>
    </w:r>
    <w:fldSimple w:instr=" STYLEREF &quot;Document date&quot; \* MERGEFORMAT ">
      <w:r w:rsidR="006C4A7B">
        <w:t>Revokes Guideline [number]</w:t>
      </w:r>
    </w:fldSimple>
    <w:r w:rsidR="004C3C02" w:rsidRPr="00C907DF">
      <w:tab/>
    </w:r>
    <w:r w:rsidR="004C3C02">
      <w:t xml:space="preserve">P </w:t>
    </w:r>
    <w:r w:rsidR="004C3C02" w:rsidRPr="00C907DF">
      <w:rPr>
        <w:rStyle w:val="PageNumber"/>
        <w:szCs w:val="15"/>
      </w:rPr>
      <w:fldChar w:fldCharType="begin"/>
    </w:r>
    <w:r w:rsidR="004C3C02" w:rsidRPr="00C907DF">
      <w:rPr>
        <w:rStyle w:val="PageNumber"/>
        <w:szCs w:val="15"/>
      </w:rPr>
      <w:instrText xml:space="preserve">PAGE  </w:instrText>
    </w:r>
    <w:r w:rsidR="004C3C02" w:rsidRPr="00C907DF">
      <w:rPr>
        <w:rStyle w:val="PageNumber"/>
        <w:szCs w:val="15"/>
      </w:rPr>
      <w:fldChar w:fldCharType="separate"/>
    </w:r>
    <w:r w:rsidR="00A5309E">
      <w:rPr>
        <w:rStyle w:val="PageNumber"/>
        <w:szCs w:val="15"/>
      </w:rPr>
      <w:t>4</w:t>
    </w:r>
    <w:r w:rsidR="004C3C02"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65AF4" w14:textId="77777777" w:rsidR="004C3C02" w:rsidRDefault="004C3C02" w:rsidP="00C716E5">
    <w:pPr>
      <w:pStyle w:val="Footer"/>
    </w:pPr>
  </w:p>
  <w:p w14:paraId="4D7BEBDA" w14:textId="77777777" w:rsidR="004C3C02" w:rsidRDefault="004C3C02" w:rsidP="00C716E5">
    <w:pPr>
      <w:pStyle w:val="Footerportrait"/>
    </w:pPr>
  </w:p>
  <w:p w14:paraId="2613E04A" w14:textId="7D976A3A" w:rsidR="004C3C02" w:rsidRPr="00C907DF" w:rsidRDefault="00A63D7D" w:rsidP="00C716E5">
    <w:pPr>
      <w:pStyle w:val="Footerportrait"/>
      <w:rPr>
        <w:rStyle w:val="PageNumber"/>
        <w:szCs w:val="15"/>
      </w:rPr>
    </w:pPr>
    <w:fldSimple w:instr=" STYLEREF &quot;Document type&quot; \* MERGEFORMAT ">
      <w:r w:rsidR="006C4A7B">
        <w:t>IALA Guideline</w:t>
      </w:r>
    </w:fldSimple>
    <w:r w:rsidR="004C3C02" w:rsidRPr="00C907DF">
      <w:t xml:space="preserve"> </w:t>
    </w:r>
    <w:fldSimple w:instr=" STYLEREF &quot;Document number&quot; \* MERGEFORMAT ">
      <w:r w:rsidR="006C4A7B">
        <w:t>Guideline XXXX</w:t>
      </w:r>
    </w:fldSimple>
    <w:r w:rsidR="004C3C02" w:rsidRPr="00C907DF">
      <w:t xml:space="preserve"> –</w:t>
    </w:r>
    <w:r w:rsidR="004C3C02">
      <w:t xml:space="preserve"> </w:t>
    </w:r>
    <w:r w:rsidR="004C3C02">
      <w:fldChar w:fldCharType="begin"/>
    </w:r>
    <w:r w:rsidR="004C3C02">
      <w:instrText xml:space="preserve"> STYLEREF "Document name" \* MERGEFORMAT </w:instrText>
    </w:r>
    <w:r w:rsidR="004C3C02">
      <w:fldChar w:fldCharType="end"/>
    </w:r>
  </w:p>
  <w:p w14:paraId="63904568" w14:textId="258B145E" w:rsidR="004C3C02" w:rsidRPr="00525922" w:rsidRDefault="00A63D7D" w:rsidP="00C716E5">
    <w:pPr>
      <w:pStyle w:val="Footerportrait"/>
    </w:pPr>
    <w:fldSimple w:instr=" STYLEREF &quot;Edition number&quot; \* MERGEFORMAT ">
      <w:r w:rsidR="006C4A7B">
        <w:t>Edition 1.0</w:t>
      </w:r>
    </w:fldSimple>
    <w:r w:rsidR="004C3C02" w:rsidRPr="00C907DF">
      <w:tab/>
    </w:r>
    <w:r w:rsidR="004C3C02">
      <w:t xml:space="preserve">P </w:t>
    </w:r>
    <w:r w:rsidR="004C3C02" w:rsidRPr="00C907DF">
      <w:rPr>
        <w:rStyle w:val="PageNumber"/>
        <w:szCs w:val="15"/>
      </w:rPr>
      <w:fldChar w:fldCharType="begin"/>
    </w:r>
    <w:r w:rsidR="004C3C02" w:rsidRPr="00C907DF">
      <w:rPr>
        <w:rStyle w:val="PageNumber"/>
        <w:szCs w:val="15"/>
      </w:rPr>
      <w:instrText xml:space="preserve">PAGE  </w:instrText>
    </w:r>
    <w:r w:rsidR="004C3C02" w:rsidRPr="00C907DF">
      <w:rPr>
        <w:rStyle w:val="PageNumber"/>
        <w:szCs w:val="15"/>
      </w:rPr>
      <w:fldChar w:fldCharType="separate"/>
    </w:r>
    <w:r w:rsidR="00A5309E">
      <w:rPr>
        <w:rStyle w:val="PageNumber"/>
        <w:szCs w:val="15"/>
      </w:rPr>
      <w:t>3</w:t>
    </w:r>
    <w:r w:rsidR="004C3C02"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60C83" w14:textId="77777777" w:rsidR="004C3C02" w:rsidRDefault="004C3C02" w:rsidP="00C716E5">
    <w:pPr>
      <w:pStyle w:val="Footer"/>
    </w:pPr>
  </w:p>
  <w:p w14:paraId="663AE836" w14:textId="77777777" w:rsidR="004C3C02" w:rsidRDefault="004C3C02" w:rsidP="00C716E5">
    <w:pPr>
      <w:pStyle w:val="Footerportrait"/>
    </w:pPr>
  </w:p>
  <w:p w14:paraId="7CEB4BBC" w14:textId="149A9C83" w:rsidR="004C3C02" w:rsidRPr="00C907DF" w:rsidRDefault="00A63D7D" w:rsidP="00760004">
    <w:pPr>
      <w:pStyle w:val="Footerportrait"/>
      <w:tabs>
        <w:tab w:val="clear" w:pos="10206"/>
        <w:tab w:val="right" w:pos="15704"/>
      </w:tabs>
    </w:pPr>
    <w:fldSimple w:instr=" STYLEREF &quot;Document type&quot; \* MERGEFORMAT ">
      <w:r w:rsidR="006C4A7B">
        <w:t>IALA Guideline</w:t>
      </w:r>
    </w:fldSimple>
    <w:r w:rsidR="004C3C02" w:rsidRPr="00C907DF">
      <w:t xml:space="preserve"> </w:t>
    </w:r>
    <w:fldSimple w:instr=" STYLEREF &quot;Document number&quot; \* MERGEFORMAT ">
      <w:r w:rsidR="006C4A7B">
        <w:t>Guideline XXXX</w:t>
      </w:r>
    </w:fldSimple>
    <w:r w:rsidR="004C3C02" w:rsidRPr="00C907DF">
      <w:t xml:space="preserve"> –</w:t>
    </w:r>
    <w:r w:rsidR="004C3C02">
      <w:t xml:space="preserve"> </w:t>
    </w:r>
    <w:r w:rsidR="004C3C02">
      <w:fldChar w:fldCharType="begin"/>
    </w:r>
    <w:r w:rsidR="004C3C02">
      <w:instrText xml:space="preserve"> STYLEREF "Document name" \* MERGEFORMAT </w:instrText>
    </w:r>
    <w:r w:rsidR="004C3C02">
      <w:fldChar w:fldCharType="end"/>
    </w:r>
    <w:r w:rsidR="004C3C02">
      <w:tab/>
    </w:r>
  </w:p>
  <w:p w14:paraId="69C56F9E" w14:textId="0B8C9041" w:rsidR="004C3C02" w:rsidRPr="00C907DF" w:rsidRDefault="00A63D7D" w:rsidP="00760004">
    <w:pPr>
      <w:pStyle w:val="Footerportrait"/>
      <w:tabs>
        <w:tab w:val="clear" w:pos="10206"/>
        <w:tab w:val="right" w:pos="15704"/>
      </w:tabs>
    </w:pPr>
    <w:fldSimple w:instr=" STYLEREF &quot;Edition number&quot; \* MERGEFORMAT ">
      <w:r w:rsidR="006C4A7B">
        <w:t>Edition 1.0</w:t>
      </w:r>
    </w:fldSimple>
    <w:r w:rsidR="004C3C02">
      <w:t xml:space="preserve">  </w:t>
    </w:r>
    <w:fldSimple w:instr=" STYLEREF &quot;Document date&quot; \* MERGEFORMAT ">
      <w:r w:rsidR="006C4A7B">
        <w:t>Revokes Guideline [number]</w:t>
      </w:r>
    </w:fldSimple>
    <w:r w:rsidR="004C3C02">
      <w:tab/>
    </w:r>
    <w:r w:rsidR="004C3C02">
      <w:rPr>
        <w:rStyle w:val="PageNumber"/>
        <w:szCs w:val="15"/>
      </w:rPr>
      <w:t xml:space="preserve">P </w:t>
    </w:r>
    <w:r w:rsidR="004C3C02" w:rsidRPr="00C907DF">
      <w:rPr>
        <w:rStyle w:val="PageNumber"/>
        <w:szCs w:val="15"/>
      </w:rPr>
      <w:fldChar w:fldCharType="begin"/>
    </w:r>
    <w:r w:rsidR="004C3C02" w:rsidRPr="00C907DF">
      <w:rPr>
        <w:rStyle w:val="PageNumber"/>
        <w:szCs w:val="15"/>
      </w:rPr>
      <w:instrText xml:space="preserve">PAGE  </w:instrText>
    </w:r>
    <w:r w:rsidR="004C3C02" w:rsidRPr="00C907DF">
      <w:rPr>
        <w:rStyle w:val="PageNumber"/>
        <w:szCs w:val="15"/>
      </w:rPr>
      <w:fldChar w:fldCharType="separate"/>
    </w:r>
    <w:r w:rsidR="00A5309E">
      <w:rPr>
        <w:rStyle w:val="PageNumber"/>
        <w:szCs w:val="15"/>
      </w:rPr>
      <w:t>18</w:t>
    </w:r>
    <w:r w:rsidR="004C3C02" w:rsidRPr="00C907DF">
      <w:rPr>
        <w:rStyle w:val="PageNumber"/>
        <w:szCs w:val="15"/>
      </w:rPr>
      <w:fldChar w:fldCharType="end"/>
    </w:r>
  </w:p>
  <w:p w14:paraId="5C4D6700" w14:textId="77777777" w:rsidR="004C3C02" w:rsidRDefault="004C3C0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526FAB" w14:textId="77777777" w:rsidR="004C3C02" w:rsidRDefault="004C3C02" w:rsidP="003274DB">
      <w:r>
        <w:separator/>
      </w:r>
    </w:p>
    <w:p w14:paraId="0C9292BF" w14:textId="77777777" w:rsidR="004C3C02" w:rsidRDefault="004C3C02"/>
  </w:footnote>
  <w:footnote w:type="continuationSeparator" w:id="0">
    <w:p w14:paraId="1C3BC9F9" w14:textId="77777777" w:rsidR="004C3C02" w:rsidRDefault="004C3C02" w:rsidP="003274DB">
      <w:r>
        <w:continuationSeparator/>
      </w:r>
    </w:p>
    <w:p w14:paraId="3CC01B37" w14:textId="77777777" w:rsidR="004C3C02" w:rsidRDefault="004C3C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B1184" w14:textId="22E1F43B" w:rsidR="004C3C02" w:rsidRDefault="006C4A7B">
    <w:pPr>
      <w:pStyle w:val="Header"/>
    </w:pPr>
    <w:r>
      <w:rPr>
        <w:noProof/>
      </w:rPr>
      <w:pict w14:anchorId="7C59FA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4098"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D35749" w14:textId="2675E150" w:rsidR="004C3C02" w:rsidRDefault="004C3C02">
    <w:pPr>
      <w:pStyle w:val="Header"/>
    </w:pPr>
    <w:r>
      <w:rPr>
        <w:noProof/>
        <w:lang w:val="en-AU" w:eastAsia="en-AU"/>
      </w:rPr>
      <mc:AlternateContent>
        <mc:Choice Requires="wps">
          <w:drawing>
            <wp:anchor distT="0" distB="0" distL="114300" distR="114300" simplePos="0" relativeHeight="251723776" behindDoc="1" locked="0" layoutInCell="0" allowOverlap="1" wp14:anchorId="0AD7923B" wp14:editId="52AF344A">
              <wp:simplePos x="0" y="0"/>
              <wp:positionH relativeFrom="margin">
                <wp:align>center</wp:align>
              </wp:positionH>
              <wp:positionV relativeFrom="margin">
                <wp:align>center</wp:align>
              </wp:positionV>
              <wp:extent cx="5709920" cy="3425825"/>
              <wp:effectExtent l="0" t="1247775" r="0" b="7175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13A6423" w14:textId="77777777" w:rsidR="004C3C02" w:rsidRDefault="004C3C02"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0" o:spid="_x0000_s1052" type="#_x0000_t202" style="position:absolute;margin-left:0;margin-top:0;width:449.6pt;height:269.75pt;rotation:-45;z-index:-251592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" o:allowincell="f" filled="f" stroked="f">
              <v:stroke joinstyle="round"/>
              <o:lock v:ext="edit" shapetype="t"/>
              <v:textbox style="mso-fit-shape-to-text:t">
                <w:txbxContent>
                  <w:p w14:paraId="413A6423" w14:textId="77777777" w:rsidR="00784C4B" w:rsidRDefault="00784C4B"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13FED91B" w14:textId="77777777" w:rsidR="004C3C02" w:rsidRDefault="004C3C02"/>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7582F" w14:textId="0B523FED" w:rsidR="004C3C02" w:rsidRPr="00667792" w:rsidRDefault="004C3C02" w:rsidP="00667792">
    <w:pPr>
      <w:pStyle w:val="Header"/>
    </w:pPr>
    <w:r>
      <w:rPr>
        <w:noProof/>
        <w:lang w:val="en-AU" w:eastAsia="en-AU"/>
      </w:rPr>
      <w:drawing>
        <wp:anchor distT="0" distB="0" distL="114300" distR="114300" simplePos="0" relativeHeight="251701248" behindDoc="1" locked="0" layoutInCell="1" allowOverlap="1" wp14:anchorId="68DED664" wp14:editId="2666CBFD">
          <wp:simplePos x="0" y="0"/>
          <wp:positionH relativeFrom="page">
            <wp:posOffset>6848223</wp:posOffset>
          </wp:positionH>
          <wp:positionV relativeFrom="page">
            <wp:posOffset>264</wp:posOffset>
          </wp:positionV>
          <wp:extent cx="720000" cy="720000"/>
          <wp:effectExtent l="0" t="0" r="4445" b="4445"/>
          <wp:wrapNone/>
          <wp:docPr id="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4E51A77" w14:textId="77777777" w:rsidR="004C3C02" w:rsidRDefault="004C3C02"/>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645FA" w14:textId="151B96D7" w:rsidR="004C3C02" w:rsidRDefault="004C3C02">
    <w:pPr>
      <w:pStyle w:val="Header"/>
    </w:pPr>
    <w:r>
      <w:rPr>
        <w:noProof/>
        <w:lang w:val="en-AU" w:eastAsia="en-AU"/>
      </w:rPr>
      <mc:AlternateContent>
        <mc:Choice Requires="wps">
          <w:drawing>
            <wp:anchor distT="0" distB="0" distL="114300" distR="114300" simplePos="0" relativeHeight="251721728" behindDoc="1" locked="0" layoutInCell="0" allowOverlap="1" wp14:anchorId="5C25084A" wp14:editId="0EACC559">
              <wp:simplePos x="0" y="0"/>
              <wp:positionH relativeFrom="margin">
                <wp:align>center</wp:align>
              </wp:positionH>
              <wp:positionV relativeFrom="margin">
                <wp:align>center</wp:align>
              </wp:positionV>
              <wp:extent cx="5709920" cy="3425825"/>
              <wp:effectExtent l="0" t="1247775" r="0" b="7175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80D494" w14:textId="77777777" w:rsidR="004C3C02" w:rsidRDefault="004C3C02"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9" o:spid="_x0000_s1053" type="#_x0000_t202" style="position:absolute;margin-left:0;margin-top:0;width:449.6pt;height:269.75pt;rotation:-45;z-index:-251594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" o:allowincell="f" filled="f" stroked="f">
              <v:stroke joinstyle="round"/>
              <o:lock v:ext="edit" shapetype="t"/>
              <v:textbox style="mso-fit-shape-to-text:t">
                <w:txbxContent>
                  <w:p w14:paraId="7480D494" w14:textId="77777777" w:rsidR="00784C4B" w:rsidRDefault="00784C4B"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642A9E" w14:textId="4967795E" w:rsidR="004C3C02" w:rsidRDefault="006C4A7B" w:rsidP="00B6066D">
    <w:pPr>
      <w:pStyle w:val="Header"/>
      <w:jc w:val="right"/>
    </w:pPr>
    <w:r>
      <w:rPr>
        <w:noProof/>
      </w:rPr>
      <w:pict w14:anchorId="7EED49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4099" type="#_x0000_t136" style="position:absolute;left:0;text-align:left;margin-left:0;margin-top:0;width:449.6pt;height:269.75pt;rotation:315;z-index:-2516090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4C3C02" w:rsidRPr="00442889">
      <w:rPr>
        <w:noProof/>
        <w:lang w:val="en-AU" w:eastAsia="en-AU"/>
      </w:rPr>
      <w:drawing>
        <wp:anchor distT="0" distB="0" distL="114300" distR="114300" simplePos="0" relativeHeight="251657214" behindDoc="1" locked="0" layoutInCell="1" allowOverlap="1" wp14:anchorId="7986133B" wp14:editId="279CB6B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77777777" w:rsidR="004C3C02" w:rsidRDefault="004C3C02" w:rsidP="00B6066D">
    <w:pPr>
      <w:pStyle w:val="Header"/>
      <w:jc w:val="right"/>
    </w:pPr>
  </w:p>
  <w:p w14:paraId="294C62FA" w14:textId="08B20ACE" w:rsidR="004C3C02" w:rsidRDefault="006C4A7B" w:rsidP="00B6066D">
    <w:pPr>
      <w:pStyle w:val="Header"/>
      <w:jc w:val="right"/>
    </w:pPr>
    <w:r>
      <w:t>VTS49-10.3.1.1 (</w:t>
    </w:r>
    <w:r w:rsidR="00A63D7D">
      <w:t>VTS48-10.3.1.1</w:t>
    </w:r>
    <w:r>
      <w:t>)</w:t>
    </w:r>
    <w:bookmarkStart w:id="1" w:name="_GoBack"/>
    <w:bookmarkEnd w:id="1"/>
  </w:p>
  <w:p w14:paraId="36C3E9FB" w14:textId="379BEF4B" w:rsidR="004C3C02" w:rsidRDefault="004C3C02" w:rsidP="008747E0">
    <w:pPr>
      <w:pStyle w:val="Header"/>
    </w:pPr>
  </w:p>
  <w:p w14:paraId="14F42252" w14:textId="6D14E74F" w:rsidR="004C3C02" w:rsidRDefault="004C3C02" w:rsidP="008747E0">
    <w:pPr>
      <w:pStyle w:val="Header"/>
    </w:pPr>
  </w:p>
  <w:p w14:paraId="74D558FC" w14:textId="55FAA32E" w:rsidR="004C3C02" w:rsidRDefault="004C3C02" w:rsidP="008747E0">
    <w:pPr>
      <w:pStyle w:val="Header"/>
    </w:pPr>
    <w:r>
      <w:rPr>
        <w:noProof/>
        <w:lang w:val="en-AU" w:eastAsia="en-AU"/>
      </w:rPr>
      <w:drawing>
        <wp:anchor distT="0" distB="0" distL="114300" distR="114300" simplePos="0" relativeHeight="251656189" behindDoc="1" locked="0" layoutInCell="1" allowOverlap="1" wp14:anchorId="421992AC" wp14:editId="09B8E1D8">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4C3C02" w:rsidRPr="00ED2A8D" w:rsidRDefault="004C3C02" w:rsidP="008747E0">
    <w:pPr>
      <w:pStyle w:val="Header"/>
    </w:pPr>
  </w:p>
  <w:p w14:paraId="6AD2C8D3" w14:textId="681F1255" w:rsidR="004C3C02" w:rsidRPr="00ED2A8D" w:rsidRDefault="004C3C02"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D27DC" w14:textId="31C2ECCA" w:rsidR="004C3C02" w:rsidRDefault="006C4A7B">
    <w:pPr>
      <w:pStyle w:val="Header"/>
    </w:pPr>
    <w:r>
      <w:rPr>
        <w:noProof/>
      </w:rPr>
      <w:pict w14:anchorId="41DF62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4097" type="#_x0000_t136" style="position:absolute;margin-left:0;margin-top:0;width:449.6pt;height:269.75pt;rotation:315;z-index:-2516131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4C3C02">
      <w:rPr>
        <w:noProof/>
        <w:lang w:val="en-AU" w:eastAsia="en-AU"/>
      </w:rPr>
      <w:drawing>
        <wp:anchor distT="0" distB="0" distL="114300" distR="114300" simplePos="0" relativeHeight="251688960" behindDoc="1" locked="0" layoutInCell="1" allowOverlap="1" wp14:anchorId="4BB74415" wp14:editId="50BBB74A">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4C3C02" w:rsidRDefault="004C3C02">
    <w:pPr>
      <w:pStyle w:val="Header"/>
    </w:pPr>
  </w:p>
  <w:p w14:paraId="60B8593E" w14:textId="77777777" w:rsidR="004C3C02" w:rsidRDefault="004C3C0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2813E" w14:textId="049D6A65" w:rsidR="004C3C02" w:rsidRDefault="006C4A7B">
    <w:pPr>
      <w:pStyle w:val="Header"/>
    </w:pPr>
    <w:r>
      <w:rPr>
        <w:noProof/>
      </w:rPr>
      <w:pict w14:anchorId="0A80A7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4101"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F0FE5" w14:textId="69198225" w:rsidR="004C3C02" w:rsidRPr="00ED2A8D" w:rsidRDefault="004C3C02" w:rsidP="008747E0">
    <w:pPr>
      <w:pStyle w:val="Header"/>
    </w:pPr>
    <w:r>
      <w:rPr>
        <w:noProof/>
        <w:lang w:val="en-AU" w:eastAsia="en-AU"/>
      </w:rPr>
      <w:drawing>
        <wp:anchor distT="0" distB="0" distL="114300" distR="114300" simplePos="0" relativeHeight="251658752" behindDoc="1" locked="0" layoutInCell="1" allowOverlap="1" wp14:anchorId="42297749" wp14:editId="4BD2037D">
          <wp:simplePos x="0" y="0"/>
          <wp:positionH relativeFrom="page">
            <wp:posOffset>6840855</wp:posOffset>
          </wp:positionH>
          <wp:positionV relativeFrom="page">
            <wp:posOffset>0</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4C3C02" w:rsidRPr="00ED2A8D" w:rsidRDefault="004C3C02" w:rsidP="008747E0">
    <w:pPr>
      <w:pStyle w:val="Header"/>
    </w:pPr>
  </w:p>
  <w:p w14:paraId="20BBBC6D" w14:textId="77777777" w:rsidR="004C3C02" w:rsidRDefault="004C3C02" w:rsidP="008747E0">
    <w:pPr>
      <w:pStyle w:val="Header"/>
    </w:pPr>
  </w:p>
  <w:p w14:paraId="5D38743E" w14:textId="77777777" w:rsidR="004C3C02" w:rsidRDefault="004C3C02" w:rsidP="008747E0">
    <w:pPr>
      <w:pStyle w:val="Header"/>
    </w:pPr>
  </w:p>
  <w:p w14:paraId="59D055C6" w14:textId="77777777" w:rsidR="004C3C02" w:rsidRDefault="004C3C02" w:rsidP="008747E0">
    <w:pPr>
      <w:pStyle w:val="Header"/>
    </w:pPr>
  </w:p>
  <w:p w14:paraId="2877724F" w14:textId="77777777" w:rsidR="004C3C02" w:rsidRPr="00441393" w:rsidRDefault="004C3C02" w:rsidP="00441393">
    <w:pPr>
      <w:pStyle w:val="Contents"/>
    </w:pPr>
    <w:r>
      <w:t>DOCUMENT REVISION</w:t>
    </w:r>
  </w:p>
  <w:p w14:paraId="09691153" w14:textId="77777777" w:rsidR="004C3C02" w:rsidRPr="00ED2A8D" w:rsidRDefault="004C3C02" w:rsidP="008747E0">
    <w:pPr>
      <w:pStyle w:val="Header"/>
    </w:pPr>
  </w:p>
  <w:p w14:paraId="1ECA61B7" w14:textId="77777777" w:rsidR="004C3C02" w:rsidRPr="00AC33A2" w:rsidRDefault="004C3C02"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6AD1AA" w14:textId="62BFB40D" w:rsidR="004C3C02" w:rsidRDefault="006C4A7B">
    <w:pPr>
      <w:pStyle w:val="Header"/>
    </w:pPr>
    <w:r>
      <w:rPr>
        <w:noProof/>
      </w:rPr>
      <w:pict w14:anchorId="3F029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4100"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F8321" w14:textId="63341AB2" w:rsidR="004C3C02" w:rsidRDefault="006C4A7B">
    <w:pPr>
      <w:pStyle w:val="Header"/>
    </w:pPr>
    <w:r>
      <w:rPr>
        <w:noProof/>
      </w:rPr>
      <w:pict w14:anchorId="59B72C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4104"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6E5F9" w14:textId="7423AA12" w:rsidR="004C3C02" w:rsidRPr="00ED2A8D" w:rsidRDefault="006C4A7B" w:rsidP="008747E0">
    <w:pPr>
      <w:pStyle w:val="Header"/>
    </w:pPr>
    <w:r>
      <w:rPr>
        <w:noProof/>
      </w:rPr>
      <w:pict w14:anchorId="1A70CA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4105"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4C3C02">
      <w:rPr>
        <w:noProof/>
        <w:lang w:val="en-AU" w:eastAsia="en-AU"/>
      </w:rPr>
      <w:drawing>
        <wp:anchor distT="0" distB="0" distL="114300" distR="114300" simplePos="0" relativeHeight="251674624" behindDoc="1" locked="0" layoutInCell="1" allowOverlap="1" wp14:anchorId="52DCA654" wp14:editId="75E5CF23">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4C3C02" w:rsidRPr="00ED2A8D" w:rsidRDefault="004C3C02" w:rsidP="008747E0">
    <w:pPr>
      <w:pStyle w:val="Header"/>
    </w:pPr>
  </w:p>
  <w:p w14:paraId="15D53F0E" w14:textId="77777777" w:rsidR="004C3C02" w:rsidRDefault="004C3C02" w:rsidP="008747E0">
    <w:pPr>
      <w:pStyle w:val="Header"/>
    </w:pPr>
  </w:p>
  <w:p w14:paraId="30E0B82E" w14:textId="77777777" w:rsidR="004C3C02" w:rsidRDefault="004C3C02" w:rsidP="008747E0">
    <w:pPr>
      <w:pStyle w:val="Header"/>
    </w:pPr>
  </w:p>
  <w:p w14:paraId="38068A1D" w14:textId="77777777" w:rsidR="004C3C02" w:rsidRDefault="004C3C02" w:rsidP="008747E0">
    <w:pPr>
      <w:pStyle w:val="Header"/>
    </w:pPr>
  </w:p>
  <w:p w14:paraId="6DED465C" w14:textId="77777777" w:rsidR="004C3C02" w:rsidRPr="00441393" w:rsidRDefault="004C3C02" w:rsidP="00441393">
    <w:pPr>
      <w:pStyle w:val="Contents"/>
    </w:pPr>
    <w:r>
      <w:t>CONTENTS</w:t>
    </w:r>
  </w:p>
  <w:p w14:paraId="42B130BB" w14:textId="77777777" w:rsidR="004C3C02" w:rsidRDefault="004C3C02" w:rsidP="0078486B">
    <w:pPr>
      <w:pStyle w:val="Header"/>
      <w:spacing w:line="140" w:lineRule="exact"/>
    </w:pPr>
  </w:p>
  <w:p w14:paraId="22A752C6" w14:textId="77777777" w:rsidR="004C3C02" w:rsidRPr="00AC33A2" w:rsidRDefault="004C3C02"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D1E8F6" w14:textId="0BAB61D8" w:rsidR="004C3C02" w:rsidRPr="00ED2A8D" w:rsidRDefault="004C3C02" w:rsidP="00C716E5">
    <w:pPr>
      <w:pStyle w:val="Header"/>
    </w:pPr>
    <w:r>
      <w:rPr>
        <w:noProof/>
        <w:lang w:val="en-AU" w:eastAsia="en-AU"/>
      </w:rPr>
      <w:drawing>
        <wp:anchor distT="0" distB="0" distL="114300" distR="114300" simplePos="0" relativeHeight="251697152" behindDoc="1" locked="0" layoutInCell="1" allowOverlap="1" wp14:anchorId="0C485DC4" wp14:editId="4F41D8FB">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4C3C02" w:rsidRPr="00ED2A8D" w:rsidRDefault="004C3C02" w:rsidP="00C716E5">
    <w:pPr>
      <w:pStyle w:val="Header"/>
    </w:pPr>
  </w:p>
  <w:p w14:paraId="30E6C01B" w14:textId="77777777" w:rsidR="004C3C02" w:rsidRDefault="004C3C02" w:rsidP="00C716E5">
    <w:pPr>
      <w:pStyle w:val="Header"/>
    </w:pPr>
  </w:p>
  <w:p w14:paraId="1F64AB92" w14:textId="77777777" w:rsidR="004C3C02" w:rsidRDefault="004C3C02" w:rsidP="00C716E5">
    <w:pPr>
      <w:pStyle w:val="Header"/>
    </w:pPr>
  </w:p>
  <w:p w14:paraId="7416B8C2" w14:textId="77777777" w:rsidR="004C3C02" w:rsidRDefault="004C3C02" w:rsidP="00C716E5">
    <w:pPr>
      <w:pStyle w:val="Header"/>
    </w:pPr>
  </w:p>
  <w:p w14:paraId="26BAD793" w14:textId="77777777" w:rsidR="004C3C02" w:rsidRPr="00441393" w:rsidRDefault="004C3C02" w:rsidP="00C716E5">
    <w:pPr>
      <w:pStyle w:val="Contents"/>
    </w:pPr>
    <w:r>
      <w:t>CONTENTS</w:t>
    </w:r>
  </w:p>
  <w:p w14:paraId="68ECE7DC" w14:textId="77777777" w:rsidR="004C3C02" w:rsidRPr="00ED2A8D" w:rsidRDefault="004C3C02" w:rsidP="00C716E5">
    <w:pPr>
      <w:pStyle w:val="Header"/>
    </w:pPr>
  </w:p>
  <w:p w14:paraId="6387CB5F" w14:textId="77777777" w:rsidR="004C3C02" w:rsidRPr="00AC33A2" w:rsidRDefault="004C3C02" w:rsidP="00C716E5">
    <w:pPr>
      <w:pStyle w:val="Header"/>
      <w:spacing w:line="140" w:lineRule="exact"/>
    </w:pPr>
  </w:p>
  <w:p w14:paraId="6B91DD4A" w14:textId="77777777" w:rsidR="004C3C02" w:rsidRDefault="004C3C02">
    <w:pPr>
      <w:pStyle w:val="Header"/>
    </w:pPr>
    <w:r>
      <w:rPr>
        <w:noProof/>
        <w:lang w:val="en-AU" w:eastAsia="en-AU"/>
      </w:rPr>
      <w:drawing>
        <wp:anchor distT="0" distB="0" distL="114300" distR="114300" simplePos="0" relativeHeight="251695104" behindDoc="1" locked="0" layoutInCell="1" allowOverlap="1" wp14:anchorId="2C2DF88A" wp14:editId="7AA49A6D">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7B3BB1"/>
    <w:multiLevelType w:val="hybridMultilevel"/>
    <w:tmpl w:val="2ED8678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34245C5"/>
    <w:multiLevelType w:val="multilevel"/>
    <w:tmpl w:val="681EB18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42F5ABB"/>
    <w:multiLevelType w:val="hybridMultilevel"/>
    <w:tmpl w:val="EAC881D6"/>
    <w:lvl w:ilvl="0" w:tplc="0C090001">
      <w:start w:val="1"/>
      <w:numFmt w:val="bullet"/>
      <w:lvlText w:val=""/>
      <w:lvlJc w:val="left"/>
      <w:pPr>
        <w:ind w:left="766" w:hanging="360"/>
      </w:pPr>
      <w:rPr>
        <w:rFonts w:ascii="Symbol" w:hAnsi="Symbol"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1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AAA6836"/>
    <w:multiLevelType w:val="hybridMultilevel"/>
    <w:tmpl w:val="445CE576"/>
    <w:lvl w:ilvl="0" w:tplc="E06C114A">
      <w:numFmt w:val="bullet"/>
      <w:lvlText w:val="•"/>
      <w:lvlJc w:val="left"/>
      <w:pPr>
        <w:ind w:left="1065" w:hanging="705"/>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5CE712C"/>
    <w:multiLevelType w:val="hybridMultilevel"/>
    <w:tmpl w:val="017432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5517F13"/>
    <w:multiLevelType w:val="hybridMultilevel"/>
    <w:tmpl w:val="BE26437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889020F"/>
    <w:multiLevelType w:val="hybridMultilevel"/>
    <w:tmpl w:val="6ADC162C"/>
    <w:lvl w:ilvl="0" w:tplc="E30E1686">
      <w:start w:val="1"/>
      <w:numFmt w:val="decimal"/>
      <w:lvlText w:val="%1."/>
      <w:lvlJc w:val="left"/>
      <w:pPr>
        <w:ind w:left="867" w:hanging="361"/>
      </w:pPr>
      <w:rPr>
        <w:rFonts w:ascii="Calibri" w:eastAsia="Calibri" w:hAnsi="Calibri" w:hint="default"/>
        <w:sz w:val="22"/>
        <w:szCs w:val="22"/>
      </w:rPr>
    </w:lvl>
    <w:lvl w:ilvl="1" w:tplc="8C3E9AD6">
      <w:start w:val="1"/>
      <w:numFmt w:val="bullet"/>
      <w:lvlText w:val="•"/>
      <w:lvlJc w:val="left"/>
      <w:pPr>
        <w:ind w:left="1831" w:hanging="361"/>
      </w:pPr>
      <w:rPr>
        <w:rFonts w:hint="default"/>
      </w:rPr>
    </w:lvl>
    <w:lvl w:ilvl="2" w:tplc="9942FB14">
      <w:start w:val="1"/>
      <w:numFmt w:val="bullet"/>
      <w:lvlText w:val="•"/>
      <w:lvlJc w:val="left"/>
      <w:pPr>
        <w:ind w:left="2795" w:hanging="361"/>
      </w:pPr>
      <w:rPr>
        <w:rFonts w:hint="default"/>
      </w:rPr>
    </w:lvl>
    <w:lvl w:ilvl="3" w:tplc="B6A0CD2E">
      <w:start w:val="1"/>
      <w:numFmt w:val="bullet"/>
      <w:lvlText w:val="•"/>
      <w:lvlJc w:val="left"/>
      <w:pPr>
        <w:ind w:left="3759" w:hanging="361"/>
      </w:pPr>
      <w:rPr>
        <w:rFonts w:hint="default"/>
      </w:rPr>
    </w:lvl>
    <w:lvl w:ilvl="4" w:tplc="F3E6437A">
      <w:start w:val="1"/>
      <w:numFmt w:val="bullet"/>
      <w:lvlText w:val="•"/>
      <w:lvlJc w:val="left"/>
      <w:pPr>
        <w:ind w:left="4722" w:hanging="361"/>
      </w:pPr>
      <w:rPr>
        <w:rFonts w:hint="default"/>
      </w:rPr>
    </w:lvl>
    <w:lvl w:ilvl="5" w:tplc="F7D06B1E">
      <w:start w:val="1"/>
      <w:numFmt w:val="bullet"/>
      <w:lvlText w:val="•"/>
      <w:lvlJc w:val="left"/>
      <w:pPr>
        <w:ind w:left="5686" w:hanging="361"/>
      </w:pPr>
      <w:rPr>
        <w:rFonts w:hint="default"/>
      </w:rPr>
    </w:lvl>
    <w:lvl w:ilvl="6" w:tplc="F528C41C">
      <w:start w:val="1"/>
      <w:numFmt w:val="bullet"/>
      <w:lvlText w:val="•"/>
      <w:lvlJc w:val="left"/>
      <w:pPr>
        <w:ind w:left="6650" w:hanging="361"/>
      </w:pPr>
      <w:rPr>
        <w:rFonts w:hint="default"/>
      </w:rPr>
    </w:lvl>
    <w:lvl w:ilvl="7" w:tplc="E39C8CE4">
      <w:start w:val="1"/>
      <w:numFmt w:val="bullet"/>
      <w:lvlText w:val="•"/>
      <w:lvlJc w:val="left"/>
      <w:pPr>
        <w:ind w:left="7614" w:hanging="361"/>
      </w:pPr>
      <w:rPr>
        <w:rFonts w:hint="default"/>
      </w:rPr>
    </w:lvl>
    <w:lvl w:ilvl="8" w:tplc="98382050">
      <w:start w:val="1"/>
      <w:numFmt w:val="bullet"/>
      <w:lvlText w:val="•"/>
      <w:lvlJc w:val="left"/>
      <w:pPr>
        <w:ind w:left="8578" w:hanging="361"/>
      </w:pPr>
      <w:rPr>
        <w:rFonts w:hint="default"/>
      </w:rPr>
    </w:lvl>
  </w:abstractNum>
  <w:abstractNum w:abstractNumId="28"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AB4D84"/>
    <w:multiLevelType w:val="multilevel"/>
    <w:tmpl w:val="090A473C"/>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6EA32E4E"/>
    <w:multiLevelType w:val="hybridMultilevel"/>
    <w:tmpl w:val="BEDA4BF4"/>
    <w:lvl w:ilvl="0" w:tplc="E06C114A">
      <w:numFmt w:val="bullet"/>
      <w:lvlText w:val="•"/>
      <w:lvlJc w:val="left"/>
      <w:pPr>
        <w:ind w:left="1065" w:hanging="705"/>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8"/>
  </w:num>
  <w:num w:numId="2">
    <w:abstractNumId w:val="37"/>
  </w:num>
  <w:num w:numId="3">
    <w:abstractNumId w:val="7"/>
  </w:num>
  <w:num w:numId="4">
    <w:abstractNumId w:val="22"/>
  </w:num>
  <w:num w:numId="5">
    <w:abstractNumId w:val="17"/>
  </w:num>
  <w:num w:numId="6">
    <w:abstractNumId w:val="8"/>
  </w:num>
  <w:num w:numId="7">
    <w:abstractNumId w:val="15"/>
  </w:num>
  <w:num w:numId="8">
    <w:abstractNumId w:val="24"/>
  </w:num>
  <w:num w:numId="9">
    <w:abstractNumId w:val="6"/>
  </w:num>
  <w:num w:numId="10">
    <w:abstractNumId w:val="13"/>
  </w:num>
  <w:num w:numId="11">
    <w:abstractNumId w:val="18"/>
  </w:num>
  <w:num w:numId="12">
    <w:abstractNumId w:val="3"/>
  </w:num>
  <w:num w:numId="13">
    <w:abstractNumId w:val="26"/>
  </w:num>
  <w:num w:numId="14">
    <w:abstractNumId w:val="0"/>
  </w:num>
  <w:num w:numId="15">
    <w:abstractNumId w:val="32"/>
  </w:num>
  <w:num w:numId="16">
    <w:abstractNumId w:val="34"/>
  </w:num>
  <w:num w:numId="17">
    <w:abstractNumId w:val="12"/>
  </w:num>
  <w:num w:numId="18">
    <w:abstractNumId w:val="11"/>
  </w:num>
  <w:num w:numId="19">
    <w:abstractNumId w:val="35"/>
  </w:num>
  <w:num w:numId="20">
    <w:abstractNumId w:val="23"/>
  </w:num>
  <w:num w:numId="21">
    <w:abstractNumId w:val="2"/>
  </w:num>
  <w:num w:numId="22">
    <w:abstractNumId w:val="10"/>
  </w:num>
  <w:num w:numId="23">
    <w:abstractNumId w:val="30"/>
  </w:num>
  <w:num w:numId="24">
    <w:abstractNumId w:val="9"/>
  </w:num>
  <w:num w:numId="25">
    <w:abstractNumId w:val="36"/>
  </w:num>
  <w:num w:numId="26">
    <w:abstractNumId w:val="1"/>
  </w:num>
  <w:num w:numId="27">
    <w:abstractNumId w:val="20"/>
  </w:num>
  <w:num w:numId="28">
    <w:abstractNumId w:val="16"/>
  </w:num>
  <w:num w:numId="29">
    <w:abstractNumId w:val="29"/>
  </w:num>
  <w:num w:numId="30">
    <w:abstractNumId w:val="31"/>
  </w:num>
  <w:num w:numId="31">
    <w:abstractNumId w:val="4"/>
  </w:num>
  <w:num w:numId="32">
    <w:abstractNumId w:val="27"/>
  </w:num>
  <w:num w:numId="33">
    <w:abstractNumId w:val="5"/>
  </w:num>
  <w:num w:numId="34">
    <w:abstractNumId w:val="21"/>
  </w:num>
  <w:num w:numId="35">
    <w:abstractNumId w:val="33"/>
  </w:num>
  <w:num w:numId="36">
    <w:abstractNumId w:val="19"/>
  </w:num>
  <w:num w:numId="3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num>
  <w:num w:numId="39">
    <w:abstractNumId w:val="28"/>
  </w:num>
  <w:num w:numId="40">
    <w:abstractNumId w:val="28"/>
  </w:num>
  <w:num w:numId="41">
    <w:abstractNumId w:val="25"/>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bercrombie, Kerrie">
    <w15:presenceInfo w15:providerId="None" w15:userId="Abercrombie, Kerri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GB" w:vendorID="2" w:dllVersion="6" w:checkStyle="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4106"/>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05D1"/>
    <w:rsid w:val="000032B3"/>
    <w:rsid w:val="0001616D"/>
    <w:rsid w:val="00016839"/>
    <w:rsid w:val="000171BF"/>
    <w:rsid w:val="000174F9"/>
    <w:rsid w:val="000249C2"/>
    <w:rsid w:val="000258F6"/>
    <w:rsid w:val="0003449E"/>
    <w:rsid w:val="000360DB"/>
    <w:rsid w:val="000379A7"/>
    <w:rsid w:val="00040EB8"/>
    <w:rsid w:val="00050F02"/>
    <w:rsid w:val="00053425"/>
    <w:rsid w:val="0005449E"/>
    <w:rsid w:val="00054C7D"/>
    <w:rsid w:val="00055938"/>
    <w:rsid w:val="00057B6D"/>
    <w:rsid w:val="00061A7B"/>
    <w:rsid w:val="00062874"/>
    <w:rsid w:val="00072584"/>
    <w:rsid w:val="000768D0"/>
    <w:rsid w:val="000772E3"/>
    <w:rsid w:val="00082C85"/>
    <w:rsid w:val="00084A6D"/>
    <w:rsid w:val="0008524A"/>
    <w:rsid w:val="0008654C"/>
    <w:rsid w:val="000904ED"/>
    <w:rsid w:val="00091545"/>
    <w:rsid w:val="000A27A8"/>
    <w:rsid w:val="000A59C0"/>
    <w:rsid w:val="000B113D"/>
    <w:rsid w:val="000B2356"/>
    <w:rsid w:val="000B4BA0"/>
    <w:rsid w:val="000C711B"/>
    <w:rsid w:val="000D0F39"/>
    <w:rsid w:val="000D1D15"/>
    <w:rsid w:val="000D2431"/>
    <w:rsid w:val="000E3954"/>
    <w:rsid w:val="000E3E52"/>
    <w:rsid w:val="000F0F9F"/>
    <w:rsid w:val="000F3F43"/>
    <w:rsid w:val="000F58ED"/>
    <w:rsid w:val="00113D5B"/>
    <w:rsid w:val="00113F8F"/>
    <w:rsid w:val="00114F87"/>
    <w:rsid w:val="00121616"/>
    <w:rsid w:val="0013408A"/>
    <w:rsid w:val="001349DB"/>
    <w:rsid w:val="00134B86"/>
    <w:rsid w:val="00135AEB"/>
    <w:rsid w:val="00136E58"/>
    <w:rsid w:val="0014060A"/>
    <w:rsid w:val="00143D88"/>
    <w:rsid w:val="00150AA1"/>
    <w:rsid w:val="001547F9"/>
    <w:rsid w:val="001607D8"/>
    <w:rsid w:val="00161325"/>
    <w:rsid w:val="00162612"/>
    <w:rsid w:val="001635F3"/>
    <w:rsid w:val="00164C2E"/>
    <w:rsid w:val="00176BB8"/>
    <w:rsid w:val="00180B73"/>
    <w:rsid w:val="00184427"/>
    <w:rsid w:val="00184D0D"/>
    <w:rsid w:val="001875B1"/>
    <w:rsid w:val="00191120"/>
    <w:rsid w:val="0019173E"/>
    <w:rsid w:val="001A2DCA"/>
    <w:rsid w:val="001B2A35"/>
    <w:rsid w:val="001B339A"/>
    <w:rsid w:val="001B400B"/>
    <w:rsid w:val="001B60A6"/>
    <w:rsid w:val="001C650B"/>
    <w:rsid w:val="001C72B5"/>
    <w:rsid w:val="001C77FB"/>
    <w:rsid w:val="001D0D29"/>
    <w:rsid w:val="001D17DF"/>
    <w:rsid w:val="001D1845"/>
    <w:rsid w:val="001D2E7A"/>
    <w:rsid w:val="001D3992"/>
    <w:rsid w:val="001D3F5E"/>
    <w:rsid w:val="001D46AC"/>
    <w:rsid w:val="001D4A3E"/>
    <w:rsid w:val="001D60E1"/>
    <w:rsid w:val="001E16F1"/>
    <w:rsid w:val="001E3AEE"/>
    <w:rsid w:val="001E416D"/>
    <w:rsid w:val="001E6872"/>
    <w:rsid w:val="001F4EF8"/>
    <w:rsid w:val="001F5AB1"/>
    <w:rsid w:val="00201337"/>
    <w:rsid w:val="002022EA"/>
    <w:rsid w:val="002044E9"/>
    <w:rsid w:val="002047D4"/>
    <w:rsid w:val="00205B17"/>
    <w:rsid w:val="00205D9B"/>
    <w:rsid w:val="00211305"/>
    <w:rsid w:val="00214033"/>
    <w:rsid w:val="002204DA"/>
    <w:rsid w:val="0022371A"/>
    <w:rsid w:val="00237785"/>
    <w:rsid w:val="002406D3"/>
    <w:rsid w:val="00251FB9"/>
    <w:rsid w:val="002520AD"/>
    <w:rsid w:val="00255FD9"/>
    <w:rsid w:val="0025660A"/>
    <w:rsid w:val="00257DF8"/>
    <w:rsid w:val="00257E4A"/>
    <w:rsid w:val="0026038D"/>
    <w:rsid w:val="00263D78"/>
    <w:rsid w:val="00266536"/>
    <w:rsid w:val="00270F2F"/>
    <w:rsid w:val="0027175D"/>
    <w:rsid w:val="002735DD"/>
    <w:rsid w:val="00274B97"/>
    <w:rsid w:val="0028426C"/>
    <w:rsid w:val="00290A78"/>
    <w:rsid w:val="00296AE1"/>
    <w:rsid w:val="0029793F"/>
    <w:rsid w:val="002A1C42"/>
    <w:rsid w:val="002A617C"/>
    <w:rsid w:val="002A71CF"/>
    <w:rsid w:val="002B27DB"/>
    <w:rsid w:val="002B3E9D"/>
    <w:rsid w:val="002C77F4"/>
    <w:rsid w:val="002D0869"/>
    <w:rsid w:val="002D78FE"/>
    <w:rsid w:val="002E4993"/>
    <w:rsid w:val="002E5BAC"/>
    <w:rsid w:val="002E6010"/>
    <w:rsid w:val="002E7635"/>
    <w:rsid w:val="002F265A"/>
    <w:rsid w:val="0030413F"/>
    <w:rsid w:val="00305EFE"/>
    <w:rsid w:val="00313B4B"/>
    <w:rsid w:val="00313D85"/>
    <w:rsid w:val="00315CE3"/>
    <w:rsid w:val="0031629B"/>
    <w:rsid w:val="00317F49"/>
    <w:rsid w:val="003251FE"/>
    <w:rsid w:val="003274DB"/>
    <w:rsid w:val="003276DE"/>
    <w:rsid w:val="00327FBF"/>
    <w:rsid w:val="00332A7B"/>
    <w:rsid w:val="003343E0"/>
    <w:rsid w:val="00335E40"/>
    <w:rsid w:val="00344408"/>
    <w:rsid w:val="00345E37"/>
    <w:rsid w:val="00347F3E"/>
    <w:rsid w:val="00350A92"/>
    <w:rsid w:val="00360A85"/>
    <w:rsid w:val="003621C3"/>
    <w:rsid w:val="0036382D"/>
    <w:rsid w:val="00372712"/>
    <w:rsid w:val="00373944"/>
    <w:rsid w:val="00380350"/>
    <w:rsid w:val="00380B4E"/>
    <w:rsid w:val="00380F88"/>
    <w:rsid w:val="003816E4"/>
    <w:rsid w:val="00381F7A"/>
    <w:rsid w:val="00382C28"/>
    <w:rsid w:val="00384AFA"/>
    <w:rsid w:val="0038597C"/>
    <w:rsid w:val="0039131E"/>
    <w:rsid w:val="003A04A6"/>
    <w:rsid w:val="003A3890"/>
    <w:rsid w:val="003A40A1"/>
    <w:rsid w:val="003A5CB2"/>
    <w:rsid w:val="003A6A32"/>
    <w:rsid w:val="003A7759"/>
    <w:rsid w:val="003A7F6E"/>
    <w:rsid w:val="003B03EA"/>
    <w:rsid w:val="003B76F0"/>
    <w:rsid w:val="003C0180"/>
    <w:rsid w:val="003C0B80"/>
    <w:rsid w:val="003C138B"/>
    <w:rsid w:val="003C7C34"/>
    <w:rsid w:val="003D0F37"/>
    <w:rsid w:val="003D3610"/>
    <w:rsid w:val="003D3B40"/>
    <w:rsid w:val="003D5150"/>
    <w:rsid w:val="003E39A0"/>
    <w:rsid w:val="003F0C43"/>
    <w:rsid w:val="003F1C3A"/>
    <w:rsid w:val="003F4DE4"/>
    <w:rsid w:val="003F56AB"/>
    <w:rsid w:val="003F6D4C"/>
    <w:rsid w:val="004061AF"/>
    <w:rsid w:val="00412DDF"/>
    <w:rsid w:val="00413306"/>
    <w:rsid w:val="00414698"/>
    <w:rsid w:val="00415649"/>
    <w:rsid w:val="0042565E"/>
    <w:rsid w:val="00427F35"/>
    <w:rsid w:val="00432C05"/>
    <w:rsid w:val="00440379"/>
    <w:rsid w:val="00441393"/>
    <w:rsid w:val="00447CF0"/>
    <w:rsid w:val="00456F10"/>
    <w:rsid w:val="00463B48"/>
    <w:rsid w:val="0046464D"/>
    <w:rsid w:val="00474746"/>
    <w:rsid w:val="00476942"/>
    <w:rsid w:val="00477D62"/>
    <w:rsid w:val="00477DE6"/>
    <w:rsid w:val="00481C27"/>
    <w:rsid w:val="004871A2"/>
    <w:rsid w:val="004908B8"/>
    <w:rsid w:val="00492A8D"/>
    <w:rsid w:val="00493B3C"/>
    <w:rsid w:val="004944C8"/>
    <w:rsid w:val="00495DDA"/>
    <w:rsid w:val="004A0EBF"/>
    <w:rsid w:val="004A3751"/>
    <w:rsid w:val="004A4EC4"/>
    <w:rsid w:val="004B744B"/>
    <w:rsid w:val="004C0E4B"/>
    <w:rsid w:val="004C1A95"/>
    <w:rsid w:val="004C3C02"/>
    <w:rsid w:val="004E0BBB"/>
    <w:rsid w:val="004E1D57"/>
    <w:rsid w:val="004E2F16"/>
    <w:rsid w:val="004E35E4"/>
    <w:rsid w:val="004F060F"/>
    <w:rsid w:val="004F2AA4"/>
    <w:rsid w:val="004F3197"/>
    <w:rsid w:val="004F5930"/>
    <w:rsid w:val="004F6196"/>
    <w:rsid w:val="00503044"/>
    <w:rsid w:val="00522275"/>
    <w:rsid w:val="00523666"/>
    <w:rsid w:val="00525922"/>
    <w:rsid w:val="00526234"/>
    <w:rsid w:val="0053218D"/>
    <w:rsid w:val="00534F34"/>
    <w:rsid w:val="0053692E"/>
    <w:rsid w:val="005378A6"/>
    <w:rsid w:val="00540D36"/>
    <w:rsid w:val="00541ED1"/>
    <w:rsid w:val="00547837"/>
    <w:rsid w:val="00557434"/>
    <w:rsid w:val="005805D2"/>
    <w:rsid w:val="00581239"/>
    <w:rsid w:val="00586C48"/>
    <w:rsid w:val="00595415"/>
    <w:rsid w:val="005960D7"/>
    <w:rsid w:val="00597652"/>
    <w:rsid w:val="005A0703"/>
    <w:rsid w:val="005A080B"/>
    <w:rsid w:val="005A61D3"/>
    <w:rsid w:val="005B12A5"/>
    <w:rsid w:val="005B781B"/>
    <w:rsid w:val="005C161A"/>
    <w:rsid w:val="005C1BCB"/>
    <w:rsid w:val="005C2312"/>
    <w:rsid w:val="005C4735"/>
    <w:rsid w:val="005C5C63"/>
    <w:rsid w:val="005D03E9"/>
    <w:rsid w:val="005D304B"/>
    <w:rsid w:val="005D6E5D"/>
    <w:rsid w:val="005E0090"/>
    <w:rsid w:val="005E091A"/>
    <w:rsid w:val="005E10A7"/>
    <w:rsid w:val="005E3989"/>
    <w:rsid w:val="005E4659"/>
    <w:rsid w:val="005E657A"/>
    <w:rsid w:val="005E7063"/>
    <w:rsid w:val="005F1386"/>
    <w:rsid w:val="005F17C2"/>
    <w:rsid w:val="005F5649"/>
    <w:rsid w:val="00600C2B"/>
    <w:rsid w:val="006127AC"/>
    <w:rsid w:val="006225AF"/>
    <w:rsid w:val="00622C26"/>
    <w:rsid w:val="006333E5"/>
    <w:rsid w:val="0063344E"/>
    <w:rsid w:val="00634A78"/>
    <w:rsid w:val="00641794"/>
    <w:rsid w:val="00641B55"/>
    <w:rsid w:val="00642025"/>
    <w:rsid w:val="0064276A"/>
    <w:rsid w:val="0064296B"/>
    <w:rsid w:val="0064530B"/>
    <w:rsid w:val="00646AFD"/>
    <w:rsid w:val="00646E87"/>
    <w:rsid w:val="006471E4"/>
    <w:rsid w:val="0065107F"/>
    <w:rsid w:val="00661946"/>
    <w:rsid w:val="00664D43"/>
    <w:rsid w:val="00666061"/>
    <w:rsid w:val="00667424"/>
    <w:rsid w:val="00667792"/>
    <w:rsid w:val="00671677"/>
    <w:rsid w:val="006744D8"/>
    <w:rsid w:val="006750F2"/>
    <w:rsid w:val="006752D6"/>
    <w:rsid w:val="00675E02"/>
    <w:rsid w:val="00677A73"/>
    <w:rsid w:val="00677EF2"/>
    <w:rsid w:val="006813EA"/>
    <w:rsid w:val="006829DF"/>
    <w:rsid w:val="0068553C"/>
    <w:rsid w:val="00685F34"/>
    <w:rsid w:val="00686DE4"/>
    <w:rsid w:val="00693B1F"/>
    <w:rsid w:val="00695656"/>
    <w:rsid w:val="006975A8"/>
    <w:rsid w:val="00697E4C"/>
    <w:rsid w:val="006A1012"/>
    <w:rsid w:val="006C1376"/>
    <w:rsid w:val="006C48F9"/>
    <w:rsid w:val="006C4A7B"/>
    <w:rsid w:val="006C6646"/>
    <w:rsid w:val="006D1C36"/>
    <w:rsid w:val="006E0E7D"/>
    <w:rsid w:val="006E10BF"/>
    <w:rsid w:val="006F1C14"/>
    <w:rsid w:val="006F7B9D"/>
    <w:rsid w:val="00703A6A"/>
    <w:rsid w:val="0071097F"/>
    <w:rsid w:val="00716C03"/>
    <w:rsid w:val="00722236"/>
    <w:rsid w:val="00725CCA"/>
    <w:rsid w:val="0072737A"/>
    <w:rsid w:val="007311E7"/>
    <w:rsid w:val="00731DEE"/>
    <w:rsid w:val="00734BC6"/>
    <w:rsid w:val="007541D3"/>
    <w:rsid w:val="007577D7"/>
    <w:rsid w:val="00760004"/>
    <w:rsid w:val="007662D3"/>
    <w:rsid w:val="007715E8"/>
    <w:rsid w:val="00776004"/>
    <w:rsid w:val="00776608"/>
    <w:rsid w:val="00777956"/>
    <w:rsid w:val="0078486B"/>
    <w:rsid w:val="00784C4B"/>
    <w:rsid w:val="00785A39"/>
    <w:rsid w:val="00787D8A"/>
    <w:rsid w:val="00790277"/>
    <w:rsid w:val="00791DFE"/>
    <w:rsid w:val="00791EBC"/>
    <w:rsid w:val="00793577"/>
    <w:rsid w:val="00795637"/>
    <w:rsid w:val="007A3CCB"/>
    <w:rsid w:val="007A446A"/>
    <w:rsid w:val="007A53A6"/>
    <w:rsid w:val="007A6159"/>
    <w:rsid w:val="007B02DB"/>
    <w:rsid w:val="007B27C8"/>
    <w:rsid w:val="007B27E9"/>
    <w:rsid w:val="007B2C5B"/>
    <w:rsid w:val="007B2D11"/>
    <w:rsid w:val="007B6700"/>
    <w:rsid w:val="007B6A93"/>
    <w:rsid w:val="007B7BEC"/>
    <w:rsid w:val="007D1805"/>
    <w:rsid w:val="007D2107"/>
    <w:rsid w:val="007D3A42"/>
    <w:rsid w:val="007D5895"/>
    <w:rsid w:val="007D77AB"/>
    <w:rsid w:val="007E28D0"/>
    <w:rsid w:val="007E30DF"/>
    <w:rsid w:val="007F2C43"/>
    <w:rsid w:val="007F7544"/>
    <w:rsid w:val="007F7CBA"/>
    <w:rsid w:val="00800995"/>
    <w:rsid w:val="008030A2"/>
    <w:rsid w:val="00804736"/>
    <w:rsid w:val="008049E9"/>
    <w:rsid w:val="0081117E"/>
    <w:rsid w:val="008143E7"/>
    <w:rsid w:val="00816F79"/>
    <w:rsid w:val="008172F8"/>
    <w:rsid w:val="00830196"/>
    <w:rsid w:val="008326B2"/>
    <w:rsid w:val="00834150"/>
    <w:rsid w:val="008357F2"/>
    <w:rsid w:val="0084098D"/>
    <w:rsid w:val="008416E0"/>
    <w:rsid w:val="00846831"/>
    <w:rsid w:val="00847B32"/>
    <w:rsid w:val="0085341F"/>
    <w:rsid w:val="00854BCE"/>
    <w:rsid w:val="00863561"/>
    <w:rsid w:val="00865532"/>
    <w:rsid w:val="00867686"/>
    <w:rsid w:val="00871451"/>
    <w:rsid w:val="008737D3"/>
    <w:rsid w:val="008747E0"/>
    <w:rsid w:val="00876841"/>
    <w:rsid w:val="00882B3C"/>
    <w:rsid w:val="00884799"/>
    <w:rsid w:val="00886C21"/>
    <w:rsid w:val="0088783D"/>
    <w:rsid w:val="00896656"/>
    <w:rsid w:val="008972C3"/>
    <w:rsid w:val="008A28D9"/>
    <w:rsid w:val="008A30BA"/>
    <w:rsid w:val="008A52DC"/>
    <w:rsid w:val="008A5435"/>
    <w:rsid w:val="008B3FF5"/>
    <w:rsid w:val="008B62E0"/>
    <w:rsid w:val="008B7D79"/>
    <w:rsid w:val="008C33B5"/>
    <w:rsid w:val="008C3A72"/>
    <w:rsid w:val="008C6969"/>
    <w:rsid w:val="008D45D2"/>
    <w:rsid w:val="008D49B1"/>
    <w:rsid w:val="008D5CCD"/>
    <w:rsid w:val="008E0E01"/>
    <w:rsid w:val="008E1F69"/>
    <w:rsid w:val="008E76B1"/>
    <w:rsid w:val="008F38BB"/>
    <w:rsid w:val="008F57D8"/>
    <w:rsid w:val="00902834"/>
    <w:rsid w:val="00902F05"/>
    <w:rsid w:val="00912004"/>
    <w:rsid w:val="00913056"/>
    <w:rsid w:val="00914E26"/>
    <w:rsid w:val="0091590F"/>
    <w:rsid w:val="009217F2"/>
    <w:rsid w:val="00922130"/>
    <w:rsid w:val="00923B4D"/>
    <w:rsid w:val="0092540C"/>
    <w:rsid w:val="00925E0F"/>
    <w:rsid w:val="00931A57"/>
    <w:rsid w:val="00933EE0"/>
    <w:rsid w:val="0093492E"/>
    <w:rsid w:val="009414E6"/>
    <w:rsid w:val="00944281"/>
    <w:rsid w:val="0095450F"/>
    <w:rsid w:val="00956901"/>
    <w:rsid w:val="00962EC1"/>
    <w:rsid w:val="00971591"/>
    <w:rsid w:val="00974564"/>
    <w:rsid w:val="009745F5"/>
    <w:rsid w:val="00974E99"/>
    <w:rsid w:val="009764FA"/>
    <w:rsid w:val="00977869"/>
    <w:rsid w:val="00980192"/>
    <w:rsid w:val="00980799"/>
    <w:rsid w:val="00982A22"/>
    <w:rsid w:val="009830CC"/>
    <w:rsid w:val="00994D97"/>
    <w:rsid w:val="0099752C"/>
    <w:rsid w:val="009A07B7"/>
    <w:rsid w:val="009B05AF"/>
    <w:rsid w:val="009B1545"/>
    <w:rsid w:val="009B35DD"/>
    <w:rsid w:val="009B372E"/>
    <w:rsid w:val="009B5023"/>
    <w:rsid w:val="009B56CB"/>
    <w:rsid w:val="009B785E"/>
    <w:rsid w:val="009C26F8"/>
    <w:rsid w:val="009C387B"/>
    <w:rsid w:val="009C609E"/>
    <w:rsid w:val="009D25B8"/>
    <w:rsid w:val="009D26AB"/>
    <w:rsid w:val="009D6B98"/>
    <w:rsid w:val="009E09BE"/>
    <w:rsid w:val="009E16EC"/>
    <w:rsid w:val="009E433C"/>
    <w:rsid w:val="009E4A4D"/>
    <w:rsid w:val="009E6578"/>
    <w:rsid w:val="009F081F"/>
    <w:rsid w:val="00A0225B"/>
    <w:rsid w:val="00A02EF9"/>
    <w:rsid w:val="00A06A0E"/>
    <w:rsid w:val="00A06A3D"/>
    <w:rsid w:val="00A10EBA"/>
    <w:rsid w:val="00A13E56"/>
    <w:rsid w:val="00A179F2"/>
    <w:rsid w:val="00A227BF"/>
    <w:rsid w:val="00A24838"/>
    <w:rsid w:val="00A2743E"/>
    <w:rsid w:val="00A3074A"/>
    <w:rsid w:val="00A30C33"/>
    <w:rsid w:val="00A33BDE"/>
    <w:rsid w:val="00A33DCF"/>
    <w:rsid w:val="00A4308C"/>
    <w:rsid w:val="00A43D7A"/>
    <w:rsid w:val="00A44836"/>
    <w:rsid w:val="00A5031A"/>
    <w:rsid w:val="00A524B5"/>
    <w:rsid w:val="00A5309E"/>
    <w:rsid w:val="00A549B3"/>
    <w:rsid w:val="00A56184"/>
    <w:rsid w:val="00A63D7D"/>
    <w:rsid w:val="00A65012"/>
    <w:rsid w:val="00A67954"/>
    <w:rsid w:val="00A72ED7"/>
    <w:rsid w:val="00A751BF"/>
    <w:rsid w:val="00A8083F"/>
    <w:rsid w:val="00A90C21"/>
    <w:rsid w:val="00A90D86"/>
    <w:rsid w:val="00A91DBA"/>
    <w:rsid w:val="00A943B1"/>
    <w:rsid w:val="00A97900"/>
    <w:rsid w:val="00AA1B91"/>
    <w:rsid w:val="00AA1D7A"/>
    <w:rsid w:val="00AA3E01"/>
    <w:rsid w:val="00AB03C7"/>
    <w:rsid w:val="00AB0BFA"/>
    <w:rsid w:val="00AB123C"/>
    <w:rsid w:val="00AB76B7"/>
    <w:rsid w:val="00AC33A2"/>
    <w:rsid w:val="00AD38F7"/>
    <w:rsid w:val="00AD47AD"/>
    <w:rsid w:val="00AD4DA8"/>
    <w:rsid w:val="00AD5050"/>
    <w:rsid w:val="00AE07D7"/>
    <w:rsid w:val="00AE65F1"/>
    <w:rsid w:val="00AE6BB4"/>
    <w:rsid w:val="00AE74AD"/>
    <w:rsid w:val="00AF159C"/>
    <w:rsid w:val="00AF5D7A"/>
    <w:rsid w:val="00AF62E9"/>
    <w:rsid w:val="00AF6621"/>
    <w:rsid w:val="00B01873"/>
    <w:rsid w:val="00B0328E"/>
    <w:rsid w:val="00B074AB"/>
    <w:rsid w:val="00B07717"/>
    <w:rsid w:val="00B12428"/>
    <w:rsid w:val="00B16334"/>
    <w:rsid w:val="00B17253"/>
    <w:rsid w:val="00B250D6"/>
    <w:rsid w:val="00B2583D"/>
    <w:rsid w:val="00B31A41"/>
    <w:rsid w:val="00B3270E"/>
    <w:rsid w:val="00B33EFA"/>
    <w:rsid w:val="00B40199"/>
    <w:rsid w:val="00B449B0"/>
    <w:rsid w:val="00B44C4F"/>
    <w:rsid w:val="00B502FF"/>
    <w:rsid w:val="00B50B90"/>
    <w:rsid w:val="00B50E28"/>
    <w:rsid w:val="00B55ACF"/>
    <w:rsid w:val="00B60053"/>
    <w:rsid w:val="00B6066D"/>
    <w:rsid w:val="00B643DF"/>
    <w:rsid w:val="00B65300"/>
    <w:rsid w:val="00B658B7"/>
    <w:rsid w:val="00B6607B"/>
    <w:rsid w:val="00B67422"/>
    <w:rsid w:val="00B676B6"/>
    <w:rsid w:val="00B70BD4"/>
    <w:rsid w:val="00B712CA"/>
    <w:rsid w:val="00B73463"/>
    <w:rsid w:val="00B74B15"/>
    <w:rsid w:val="00B83B63"/>
    <w:rsid w:val="00B90123"/>
    <w:rsid w:val="00B9016D"/>
    <w:rsid w:val="00B91DBE"/>
    <w:rsid w:val="00B94A67"/>
    <w:rsid w:val="00BA01A6"/>
    <w:rsid w:val="00BA0F98"/>
    <w:rsid w:val="00BA1517"/>
    <w:rsid w:val="00BA4E39"/>
    <w:rsid w:val="00BA5391"/>
    <w:rsid w:val="00BA67FD"/>
    <w:rsid w:val="00BA7C48"/>
    <w:rsid w:val="00BB055D"/>
    <w:rsid w:val="00BC0020"/>
    <w:rsid w:val="00BC1BA1"/>
    <w:rsid w:val="00BC251F"/>
    <w:rsid w:val="00BC27F6"/>
    <w:rsid w:val="00BC39F4"/>
    <w:rsid w:val="00BD150C"/>
    <w:rsid w:val="00BD1587"/>
    <w:rsid w:val="00BD1A77"/>
    <w:rsid w:val="00BD6A20"/>
    <w:rsid w:val="00BD7EE1"/>
    <w:rsid w:val="00BE5568"/>
    <w:rsid w:val="00BE5764"/>
    <w:rsid w:val="00BE7A4C"/>
    <w:rsid w:val="00BF1358"/>
    <w:rsid w:val="00C0106D"/>
    <w:rsid w:val="00C133BE"/>
    <w:rsid w:val="00C1400A"/>
    <w:rsid w:val="00C2091A"/>
    <w:rsid w:val="00C222B4"/>
    <w:rsid w:val="00C262E4"/>
    <w:rsid w:val="00C33E20"/>
    <w:rsid w:val="00C35CF6"/>
    <w:rsid w:val="00C3725B"/>
    <w:rsid w:val="00C436E2"/>
    <w:rsid w:val="00C473B5"/>
    <w:rsid w:val="00C522BE"/>
    <w:rsid w:val="00C52413"/>
    <w:rsid w:val="00C533EC"/>
    <w:rsid w:val="00C5470E"/>
    <w:rsid w:val="00C55EFB"/>
    <w:rsid w:val="00C56585"/>
    <w:rsid w:val="00C56B3F"/>
    <w:rsid w:val="00C637DE"/>
    <w:rsid w:val="00C65492"/>
    <w:rsid w:val="00C65C4C"/>
    <w:rsid w:val="00C67C67"/>
    <w:rsid w:val="00C7022C"/>
    <w:rsid w:val="00C71032"/>
    <w:rsid w:val="00C716E5"/>
    <w:rsid w:val="00C773D9"/>
    <w:rsid w:val="00C80307"/>
    <w:rsid w:val="00C80ACE"/>
    <w:rsid w:val="00C81162"/>
    <w:rsid w:val="00C82EC7"/>
    <w:rsid w:val="00C83258"/>
    <w:rsid w:val="00C83666"/>
    <w:rsid w:val="00C843AC"/>
    <w:rsid w:val="00C856E5"/>
    <w:rsid w:val="00C870B5"/>
    <w:rsid w:val="00C907DF"/>
    <w:rsid w:val="00C91630"/>
    <w:rsid w:val="00C9558A"/>
    <w:rsid w:val="00C966EB"/>
    <w:rsid w:val="00C96B59"/>
    <w:rsid w:val="00CA04B1"/>
    <w:rsid w:val="00CA2DFC"/>
    <w:rsid w:val="00CA4EC9"/>
    <w:rsid w:val="00CA7574"/>
    <w:rsid w:val="00CB03D4"/>
    <w:rsid w:val="00CB0617"/>
    <w:rsid w:val="00CB137B"/>
    <w:rsid w:val="00CB59F3"/>
    <w:rsid w:val="00CB713C"/>
    <w:rsid w:val="00CC35EF"/>
    <w:rsid w:val="00CC5048"/>
    <w:rsid w:val="00CC6246"/>
    <w:rsid w:val="00CC65CC"/>
    <w:rsid w:val="00CE5E46"/>
    <w:rsid w:val="00CF49CC"/>
    <w:rsid w:val="00D04F0B"/>
    <w:rsid w:val="00D1463A"/>
    <w:rsid w:val="00D1754E"/>
    <w:rsid w:val="00D252C9"/>
    <w:rsid w:val="00D270FA"/>
    <w:rsid w:val="00D32DDF"/>
    <w:rsid w:val="00D36206"/>
    <w:rsid w:val="00D3700C"/>
    <w:rsid w:val="00D41940"/>
    <w:rsid w:val="00D47BC0"/>
    <w:rsid w:val="00D603BF"/>
    <w:rsid w:val="00D638E0"/>
    <w:rsid w:val="00D63D48"/>
    <w:rsid w:val="00D64694"/>
    <w:rsid w:val="00D653B1"/>
    <w:rsid w:val="00D665C0"/>
    <w:rsid w:val="00D73F19"/>
    <w:rsid w:val="00D74AE1"/>
    <w:rsid w:val="00D75D42"/>
    <w:rsid w:val="00D80B20"/>
    <w:rsid w:val="00D81BC0"/>
    <w:rsid w:val="00D84C79"/>
    <w:rsid w:val="00D865A8"/>
    <w:rsid w:val="00D9012A"/>
    <w:rsid w:val="00D92C2D"/>
    <w:rsid w:val="00D9361E"/>
    <w:rsid w:val="00D94F38"/>
    <w:rsid w:val="00DA17CD"/>
    <w:rsid w:val="00DB25B3"/>
    <w:rsid w:val="00DC114F"/>
    <w:rsid w:val="00DC1C10"/>
    <w:rsid w:val="00DC59FA"/>
    <w:rsid w:val="00DC6F92"/>
    <w:rsid w:val="00DD55C3"/>
    <w:rsid w:val="00DD60F2"/>
    <w:rsid w:val="00DE0893"/>
    <w:rsid w:val="00DE16D9"/>
    <w:rsid w:val="00DE2814"/>
    <w:rsid w:val="00DE6796"/>
    <w:rsid w:val="00DF41B2"/>
    <w:rsid w:val="00DF76E9"/>
    <w:rsid w:val="00E01272"/>
    <w:rsid w:val="00E03067"/>
    <w:rsid w:val="00E03846"/>
    <w:rsid w:val="00E03A07"/>
    <w:rsid w:val="00E10BDB"/>
    <w:rsid w:val="00E14AB0"/>
    <w:rsid w:val="00E16EB4"/>
    <w:rsid w:val="00E20A7D"/>
    <w:rsid w:val="00E21A27"/>
    <w:rsid w:val="00E27A2F"/>
    <w:rsid w:val="00E30A98"/>
    <w:rsid w:val="00E42A94"/>
    <w:rsid w:val="00E44ED0"/>
    <w:rsid w:val="00E458BF"/>
    <w:rsid w:val="00E47285"/>
    <w:rsid w:val="00E475F1"/>
    <w:rsid w:val="00E51362"/>
    <w:rsid w:val="00E54AD5"/>
    <w:rsid w:val="00E54BFB"/>
    <w:rsid w:val="00E54CD7"/>
    <w:rsid w:val="00E54EA9"/>
    <w:rsid w:val="00E60717"/>
    <w:rsid w:val="00E61B5A"/>
    <w:rsid w:val="00E61C41"/>
    <w:rsid w:val="00E626CD"/>
    <w:rsid w:val="00E706E7"/>
    <w:rsid w:val="00E77587"/>
    <w:rsid w:val="00E818AD"/>
    <w:rsid w:val="00E84229"/>
    <w:rsid w:val="00E84965"/>
    <w:rsid w:val="00E90E4E"/>
    <w:rsid w:val="00E9391E"/>
    <w:rsid w:val="00EA1052"/>
    <w:rsid w:val="00EA218F"/>
    <w:rsid w:val="00EA4F29"/>
    <w:rsid w:val="00EA5B27"/>
    <w:rsid w:val="00EA5F83"/>
    <w:rsid w:val="00EA6F9D"/>
    <w:rsid w:val="00EB2273"/>
    <w:rsid w:val="00EB26BA"/>
    <w:rsid w:val="00EB3FFE"/>
    <w:rsid w:val="00EB6F3C"/>
    <w:rsid w:val="00EC0CF9"/>
    <w:rsid w:val="00EC1E2C"/>
    <w:rsid w:val="00EC2085"/>
    <w:rsid w:val="00EC254E"/>
    <w:rsid w:val="00EC2B9A"/>
    <w:rsid w:val="00EC3723"/>
    <w:rsid w:val="00EC568A"/>
    <w:rsid w:val="00EC7C87"/>
    <w:rsid w:val="00ED030E"/>
    <w:rsid w:val="00ED2672"/>
    <w:rsid w:val="00ED2A8D"/>
    <w:rsid w:val="00ED4450"/>
    <w:rsid w:val="00EE54CB"/>
    <w:rsid w:val="00EE591C"/>
    <w:rsid w:val="00EE6424"/>
    <w:rsid w:val="00EF1936"/>
    <w:rsid w:val="00EF1C54"/>
    <w:rsid w:val="00EF404B"/>
    <w:rsid w:val="00F00376"/>
    <w:rsid w:val="00F01F0C"/>
    <w:rsid w:val="00F02A5A"/>
    <w:rsid w:val="00F1078D"/>
    <w:rsid w:val="00F11368"/>
    <w:rsid w:val="00F11764"/>
    <w:rsid w:val="00F157E2"/>
    <w:rsid w:val="00F16C7D"/>
    <w:rsid w:val="00F259E2"/>
    <w:rsid w:val="00F40DC3"/>
    <w:rsid w:val="00F41289"/>
    <w:rsid w:val="00F41F0B"/>
    <w:rsid w:val="00F50222"/>
    <w:rsid w:val="00F51E58"/>
    <w:rsid w:val="00F527AC"/>
    <w:rsid w:val="00F53778"/>
    <w:rsid w:val="00F5503F"/>
    <w:rsid w:val="00F55AD7"/>
    <w:rsid w:val="00F61D83"/>
    <w:rsid w:val="00F63491"/>
    <w:rsid w:val="00F65DD1"/>
    <w:rsid w:val="00F707B3"/>
    <w:rsid w:val="00F71135"/>
    <w:rsid w:val="00F730DC"/>
    <w:rsid w:val="00F735CC"/>
    <w:rsid w:val="00F74309"/>
    <w:rsid w:val="00F82C35"/>
    <w:rsid w:val="00F90461"/>
    <w:rsid w:val="00FA0F4A"/>
    <w:rsid w:val="00FA370D"/>
    <w:rsid w:val="00FA3E44"/>
    <w:rsid w:val="00FA5F89"/>
    <w:rsid w:val="00FA66F1"/>
    <w:rsid w:val="00FB13DA"/>
    <w:rsid w:val="00FB4DA1"/>
    <w:rsid w:val="00FB5647"/>
    <w:rsid w:val="00FB630E"/>
    <w:rsid w:val="00FC0275"/>
    <w:rsid w:val="00FC3475"/>
    <w:rsid w:val="00FC378B"/>
    <w:rsid w:val="00FC3977"/>
    <w:rsid w:val="00FD2566"/>
    <w:rsid w:val="00FD2F16"/>
    <w:rsid w:val="00FD6065"/>
    <w:rsid w:val="00FE1D34"/>
    <w:rsid w:val="00FE244F"/>
    <w:rsid w:val="00FE2A6F"/>
    <w:rsid w:val="00FF1642"/>
    <w:rsid w:val="00FF2C98"/>
    <w:rsid w:val="00FF400B"/>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106"/>
    <o:shapelayout v:ext="edit">
      <o:idmap v:ext="edit" data="1"/>
    </o:shapelayout>
  </w:shapeDefaults>
  <w:decimalSymbol w:val="."/>
  <w:listSeparator w:val=","/>
  <w14:docId w14:val="431DFE3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7BC0"/>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AD47AD"/>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AD47AD"/>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www.iala-aism.org/wiki/dictionar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image" Target="media/image5.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eader" Target="header10.xml"/><Relationship Id="rId35" Type="http://schemas.microsoft.com/office/2011/relationships/people" Target="people.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0542B-138E-4B8A-BE4B-1BC07D427851}">
  <ds:schemaRefs>
    <ds:schemaRef ds:uri="http://schemas.microsoft.com/sharepoint/v3/contenttype/forms"/>
  </ds:schemaRefs>
</ds:datastoreItem>
</file>

<file path=customXml/itemProps2.xml><?xml version="1.0" encoding="utf-8"?>
<ds:datastoreItem xmlns:ds="http://schemas.openxmlformats.org/officeDocument/2006/customXml" ds:itemID="{5C96F0AA-A945-4A4C-87A6-40FCDA776F7E}">
  <ds:schemaRefs>
    <ds:schemaRef ds:uri="http://schemas.microsoft.com/office/2006/documentManagement/types"/>
    <ds:schemaRef ds:uri="http://schemas.microsoft.com/office/2006/metadata/properties"/>
    <ds:schemaRef ds:uri="http://purl.org/dc/elements/1.1/"/>
    <ds:schemaRef ds:uri="06022411-6e02-423b-85fd-39e0748b9219"/>
    <ds:schemaRef ds:uri="http://schemas.microsoft.com/office/infopath/2007/PartnerControls"/>
    <ds:schemaRef ds:uri="http://www.w3.org/XML/1998/namespace"/>
    <ds:schemaRef ds:uri="http://purl.org/dc/terms/"/>
    <ds:schemaRef ds:uri="ac5f8115-f13f-4d01-aff4-515a67108c33"/>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B9E4D87C-0698-40B7-B3F3-7ECB01CBCB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3CFD6D5-DFE8-4401-B904-27F51F4DE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716</TotalTime>
  <Pages>18</Pages>
  <Words>5226</Words>
  <Characters>29790</Characters>
  <Application>Microsoft Office Word</Application>
  <DocSecurity>0</DocSecurity>
  <Lines>248</Lines>
  <Paragraphs>69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34947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23</cp:revision>
  <cp:lastPrinted>2020-01-08T03:46:00Z</cp:lastPrinted>
  <dcterms:created xsi:type="dcterms:W3CDTF">2020-01-16T04:58:00Z</dcterms:created>
  <dcterms:modified xsi:type="dcterms:W3CDTF">2020-08-22T09:10:00Z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